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hAnsi="宋体" w:eastAsia="仿宋_GB2312"/>
          <w:color w:val="FFFFFF"/>
          <w:sz w:val="30"/>
          <w:szCs w:val="30"/>
        </w:rPr>
      </w:pPr>
    </w:p>
    <w:p>
      <w:pPr>
        <w:jc w:val="center"/>
        <w:rPr>
          <w:rFonts w:ascii="方正小标宋简体" w:eastAsia="方正小标宋简体"/>
          <w:color w:val="FF0000"/>
          <w:spacing w:val="90"/>
          <w:sz w:val="82"/>
          <w:szCs w:val="72"/>
        </w:rPr>
      </w:pPr>
      <w:r>
        <w:rPr>
          <w:rFonts w:hint="eastAsia" w:ascii="方正小标宋简体" w:eastAsia="方正小标宋简体"/>
          <w:color w:val="FF0000"/>
          <w:spacing w:val="90"/>
          <w:sz w:val="82"/>
          <w:szCs w:val="72"/>
        </w:rPr>
        <w:t>河海大学部门文件</w:t>
      </w:r>
    </w:p>
    <w:p>
      <w:pPr>
        <w:spacing w:line="480" w:lineRule="exact"/>
        <w:rPr>
          <w:rFonts w:ascii="仿宋_GB2312" w:hAnsi="宋体" w:eastAsia="仿宋_GB2312"/>
          <w:sz w:val="30"/>
          <w:szCs w:val="30"/>
        </w:rPr>
      </w:pPr>
    </w:p>
    <w:p>
      <w:pPr>
        <w:spacing w:line="480" w:lineRule="exact"/>
        <w:rPr>
          <w:rFonts w:ascii="仿宋_GB2312" w:hAnsi="宋体" w:eastAsia="仿宋_GB2312"/>
          <w:sz w:val="30"/>
          <w:szCs w:val="30"/>
        </w:rPr>
      </w:pPr>
    </w:p>
    <w:p>
      <w:pPr>
        <w:spacing w:line="480" w:lineRule="exact"/>
        <w:rPr>
          <w:rFonts w:ascii="仿宋_GB2312" w:hAnsi="宋体" w:eastAsia="仿宋_GB2312"/>
          <w:sz w:val="30"/>
          <w:szCs w:val="30"/>
        </w:rPr>
      </w:pPr>
    </w:p>
    <w:p>
      <w:pPr>
        <w:spacing w:line="480" w:lineRule="exact"/>
        <w:rPr>
          <w:rFonts w:ascii="仿宋_GB2312" w:hAnsi="宋体" w:eastAsia="仿宋_GB2312"/>
          <w:sz w:val="30"/>
          <w:szCs w:val="30"/>
        </w:rPr>
      </w:pPr>
    </w:p>
    <w:p>
      <w:pPr>
        <w:spacing w:line="480" w:lineRule="exact"/>
        <w:rPr>
          <w:rFonts w:ascii="仿宋_GB2312" w:hAnsi="宋体" w:eastAsia="仿宋_GB2312"/>
          <w:sz w:val="30"/>
          <w:szCs w:val="30"/>
        </w:rPr>
      </w:pPr>
    </w:p>
    <w:p>
      <w:pPr>
        <w:jc w:val="center"/>
        <w:rPr>
          <w:rFonts w:eastAsia="仿宋_GB2312"/>
          <w:sz w:val="32"/>
          <w:szCs w:val="22"/>
        </w:rPr>
      </w:pPr>
      <w:r>
        <w:rPr>
          <w:rFonts w:hint="eastAsia" w:ascii="仿宋_GB2312" w:eastAsia="仿宋_GB2312"/>
          <w:snapToGrid w:val="0"/>
          <w:sz w:val="32"/>
          <w:szCs w:val="22"/>
        </w:rPr>
        <w:t>河海能电〔2023〕21号</w:t>
      </w:r>
    </w:p>
    <w:p>
      <w:pPr>
        <w:tabs>
          <w:tab w:val="left" w:pos="2982"/>
        </w:tabs>
        <w:rPr>
          <w:rFonts w:eastAsia="仿宋_GB2312"/>
          <w:color w:val="FF0000"/>
          <w:sz w:val="32"/>
          <w:szCs w:val="22"/>
        </w:rPr>
      </w:pPr>
      <w:r>
        <w:rPr>
          <w:rFonts w:hint="eastAsia" w:ascii="宋体" w:hAnsi="宋体" w:eastAsia="仿宋_GB2312"/>
          <w:color w:val="FF0000"/>
          <w:sz w:val="44"/>
          <w:szCs w:val="22"/>
        </w:rPr>
        <w:t>──────────────────</w:t>
      </w:r>
    </w:p>
    <w:p>
      <w:pPr>
        <w:snapToGrid w:val="0"/>
        <w:jc w:val="center"/>
        <w:rPr>
          <w:rFonts w:ascii="方正小标宋简体" w:hAnsi="宋体" w:eastAsia="方正小标宋简体"/>
          <w:sz w:val="44"/>
          <w:szCs w:val="32"/>
        </w:rPr>
      </w:pPr>
      <w:r>
        <w:rPr>
          <w:rFonts w:hint="eastAsia" w:ascii="方正小标宋简体" w:hAnsi="宋体" w:eastAsia="方正小标宋简体"/>
          <w:sz w:val="44"/>
          <w:szCs w:val="32"/>
        </w:rPr>
        <w:t>关于印发《能源与电气学院2021级研究生第三阶段学业奖学金评定细则》的通知</w:t>
      </w:r>
    </w:p>
    <w:p>
      <w:pPr>
        <w:spacing w:line="500" w:lineRule="exact"/>
        <w:rPr>
          <w:rFonts w:ascii="宋体" w:hAnsi="宋体" w:eastAsia="黑体"/>
          <w:sz w:val="30"/>
        </w:rPr>
      </w:pPr>
    </w:p>
    <w:p>
      <w:pPr>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院内各单位：</w:t>
      </w:r>
    </w:p>
    <w:p>
      <w:pPr>
        <w:spacing w:line="560" w:lineRule="exact"/>
        <w:ind w:firstLine="579" w:firstLineChars="181"/>
        <w:rPr>
          <w:rFonts w:ascii="仿宋_GB2312" w:hAnsi="宋体" w:eastAsia="仿宋_GB2312"/>
          <w:szCs w:val="32"/>
        </w:rPr>
      </w:pPr>
      <w:r>
        <w:rPr>
          <w:rFonts w:hint="eastAsia" w:ascii="仿宋_GB2312" w:hAnsi="宋体" w:eastAsia="仿宋_GB2312" w:cs="宋体"/>
          <w:kern w:val="0"/>
          <w:sz w:val="32"/>
          <w:szCs w:val="32"/>
        </w:rPr>
        <w:t>为做好我院2021级研究生学业奖学金评定工作，保障研究生奖助金评定和管理工作的顺利实施，充分调动研究生学习的积极性和主动性，根据《关于做好2021级研究生第三阶段学业奖学金评定工作的通知》(河海研工〔2023〕24号)、《研究生奖助学金评定工作办法》（河海能电[2023]17号）和《</w:t>
      </w:r>
      <w:r>
        <w:rPr>
          <w:rFonts w:hint="eastAsia" w:ascii="仿宋_GB2312" w:hAnsi="宋体" w:eastAsia="仿宋_GB2312" w:cs="宋体"/>
          <w:kern w:val="0"/>
          <w:sz w:val="32"/>
          <w:szCs w:val="32"/>
          <w:lang w:val="zh-CN"/>
        </w:rPr>
        <w:t>关于</w:t>
      </w:r>
      <w:r>
        <w:rPr>
          <w:rFonts w:hint="eastAsia" w:ascii="仿宋_GB2312" w:hAnsi="宋体" w:eastAsia="仿宋_GB2312" w:cs="宋体"/>
          <w:kern w:val="0"/>
          <w:sz w:val="32"/>
          <w:szCs w:val="32"/>
        </w:rPr>
        <w:t>调整2023年度</w:t>
      </w:r>
      <w:r>
        <w:rPr>
          <w:rFonts w:hint="eastAsia" w:ascii="仿宋_GB2312" w:hAnsi="宋体" w:eastAsia="仿宋_GB2312" w:cs="宋体"/>
          <w:kern w:val="0"/>
          <w:sz w:val="32"/>
          <w:szCs w:val="32"/>
          <w:lang w:val="zh-CN"/>
        </w:rPr>
        <w:t>能源与电气学院研究生奖助学金评定工作组的通知</w:t>
      </w:r>
      <w:r>
        <w:rPr>
          <w:rFonts w:hint="eastAsia" w:ascii="仿宋_GB2312" w:hAnsi="宋体" w:eastAsia="仿宋_GB2312" w:cs="宋体"/>
          <w:kern w:val="0"/>
          <w:sz w:val="32"/>
          <w:szCs w:val="32"/>
        </w:rPr>
        <w:t>》（河海能电[2023]16号），结合我院研究生教学与管理工作的实际情况，制定本细则。经2023年能源与电气学院研究生奖助金评定工作组研究通过，现予以印发，请遵照执行。</w:t>
      </w:r>
    </w:p>
    <w:p>
      <w:pPr>
        <w:spacing w:line="560" w:lineRule="exact"/>
        <w:rPr>
          <w:rFonts w:ascii="仿宋_GB2312" w:hAnsi="宋体" w:eastAsia="仿宋_GB2312" w:cs="宋体"/>
          <w:kern w:val="0"/>
          <w:sz w:val="28"/>
          <w:szCs w:val="28"/>
        </w:rPr>
      </w:pPr>
    </w:p>
    <w:p>
      <w:pPr>
        <w:spacing w:line="560" w:lineRule="exact"/>
        <w:rPr>
          <w:rFonts w:ascii="仿宋_GB2312" w:hAnsi="宋体" w:eastAsia="仿宋_GB2312"/>
          <w:sz w:val="28"/>
          <w:szCs w:val="28"/>
        </w:rPr>
      </w:pPr>
    </w:p>
    <w:p>
      <w:pPr>
        <w:spacing w:line="460" w:lineRule="exact"/>
        <w:ind w:firstLine="640" w:firstLineChars="200"/>
        <w:rPr>
          <w:rFonts w:ascii="仿宋_GB2312" w:hAnsi="宋体" w:eastAsia="仿宋_GB2312"/>
          <w:sz w:val="32"/>
          <w:szCs w:val="32"/>
        </w:rPr>
      </w:pPr>
    </w:p>
    <w:p>
      <w:pPr>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（此页无内容）</w:t>
      </w:r>
    </w:p>
    <w:p>
      <w:pPr>
        <w:spacing w:line="460" w:lineRule="exact"/>
        <w:ind w:firstLine="640" w:firstLineChars="200"/>
        <w:rPr>
          <w:rFonts w:ascii="仿宋_GB2312" w:hAnsi="宋体" w:eastAsia="仿宋_GB2312"/>
          <w:sz w:val="32"/>
          <w:szCs w:val="32"/>
        </w:rPr>
      </w:pPr>
    </w:p>
    <w:p>
      <w:pPr>
        <w:spacing w:line="460" w:lineRule="exact"/>
        <w:ind w:firstLine="640" w:firstLineChars="200"/>
        <w:rPr>
          <w:rFonts w:ascii="仿宋_GB2312" w:hAnsi="宋体" w:eastAsia="仿宋_GB2312"/>
          <w:sz w:val="32"/>
          <w:szCs w:val="32"/>
        </w:rPr>
      </w:pPr>
    </w:p>
    <w:p>
      <w:pPr>
        <w:spacing w:line="460" w:lineRule="exact"/>
        <w:ind w:firstLine="4160" w:firstLineChars="1300"/>
        <w:jc w:val="right"/>
        <w:rPr>
          <w:rFonts w:ascii="仿宋_GB2312" w:hAnsi="宋体" w:eastAsia="仿宋_GB2312"/>
          <w:sz w:val="32"/>
          <w:szCs w:val="32"/>
        </w:rPr>
      </w:pPr>
      <w:r>
        <w:rPr>
          <w:rFonts w:hint="eastAsia" w:ascii="仿宋_GB2312" w:hAnsi="宋体" w:eastAsia="仿宋_GB2312"/>
          <w:sz w:val="32"/>
          <w:szCs w:val="32"/>
        </w:rPr>
        <w:t>河海大学能源与电气学院</w:t>
      </w:r>
    </w:p>
    <w:p>
      <w:pPr>
        <w:spacing w:line="460" w:lineRule="exact"/>
        <w:jc w:val="right"/>
        <w:rPr>
          <w:rFonts w:ascii="仿宋_GB2312" w:hAnsi="宋体" w:eastAsia="仿宋_GB2312"/>
          <w:sz w:val="32"/>
          <w:szCs w:val="32"/>
        </w:rPr>
      </w:pPr>
      <w:r>
        <w:rPr>
          <w:rFonts w:hint="eastAsia" w:ascii="仿宋_GB2312" w:hAnsi="宋体" w:eastAsia="仿宋_GB2312"/>
          <w:sz w:val="32"/>
          <w:szCs w:val="32"/>
        </w:rPr>
        <w:t xml:space="preserve">                           2023年10月19日  </w:t>
      </w: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spacing w:line="540" w:lineRule="exact"/>
        <w:rPr>
          <w:rFonts w:ascii="仿宋_GB2312" w:hAnsi="宋体" w:eastAsia="仿宋_GB2312"/>
          <w:szCs w:val="32"/>
        </w:rPr>
      </w:pPr>
    </w:p>
    <w:p>
      <w:pPr>
        <w:pBdr>
          <w:top w:val="single" w:color="auto" w:sz="12" w:space="2"/>
        </w:pBdr>
        <w:snapToGrid w:val="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河海大学能源与电气学院                 2023年10月19日印发</w:t>
      </w:r>
    </w:p>
    <w:p>
      <w:pPr>
        <w:pBdr>
          <w:top w:val="single" w:color="auto" w:sz="8" w:space="1"/>
          <w:bottom w:val="single" w:color="auto" w:sz="12" w:space="1"/>
        </w:pBdr>
        <w:snapToGrid w:val="0"/>
        <w:rPr>
          <w:rFonts w:ascii="仿宋_GB2312" w:hAnsi="仿宋_GB2312" w:eastAsia="仿宋_GB2312" w:cs="仿宋_GB2312"/>
          <w:sz w:val="28"/>
        </w:rPr>
      </w:pPr>
      <w:r>
        <w:rPr>
          <w:rFonts w:hint="eastAsia" w:ascii="仿宋_GB2312" w:hAnsi="仿宋_GB2312" w:eastAsia="仿宋_GB2312" w:cs="仿宋_GB2312"/>
          <w:sz w:val="28"/>
          <w:szCs w:val="28"/>
        </w:rPr>
        <w:t xml:space="preserve">录入：杨  清                                    校对：曹东莉  </w:t>
      </w:r>
    </w:p>
    <w:p>
      <w:pPr>
        <w:spacing w:line="560" w:lineRule="exact"/>
        <w:jc w:val="center"/>
        <w:rPr>
          <w:rFonts w:ascii="方正小标宋简体" w:hAnsi="方正小标宋简体" w:eastAsia="方正小标宋简体" w:cs="方正小标宋简体"/>
          <w:bCs/>
          <w:sz w:val="36"/>
        </w:rPr>
      </w:pPr>
      <w:r>
        <w:rPr>
          <w:rFonts w:ascii="仿宋_GB2312" w:hAnsi="宋体" w:eastAsia="仿宋_GB2312"/>
          <w:szCs w:val="21"/>
        </w:rPr>
        <w:br w:type="page"/>
      </w:r>
      <w:r>
        <w:rPr>
          <w:rFonts w:hint="eastAsia" w:ascii="方正小标宋简体" w:hAnsi="方正小标宋简体" w:eastAsia="方正小标宋简体" w:cs="方正小标宋简体"/>
          <w:bCs/>
          <w:sz w:val="36"/>
        </w:rPr>
        <w:t>能源与电气学院2021级研究生第三阶段</w:t>
      </w:r>
    </w:p>
    <w:p>
      <w:pPr>
        <w:spacing w:line="560" w:lineRule="exact"/>
        <w:jc w:val="center"/>
        <w:rPr>
          <w:rFonts w:ascii="方正小标宋简体" w:hAnsi="方正小标宋简体" w:eastAsia="方正小标宋简体" w:cs="方正小标宋简体"/>
          <w:bCs/>
          <w:sz w:val="36"/>
        </w:rPr>
      </w:pPr>
      <w:r>
        <w:rPr>
          <w:rFonts w:hint="eastAsia" w:ascii="方正小标宋简体" w:hAnsi="方正小标宋简体" w:eastAsia="方正小标宋简体" w:cs="方正小标宋简体"/>
          <w:bCs/>
          <w:sz w:val="36"/>
        </w:rPr>
        <w:t>学业奖学金评定细则</w:t>
      </w:r>
    </w:p>
    <w:p>
      <w:pPr>
        <w:widowControl/>
        <w:spacing w:line="560" w:lineRule="exact"/>
        <w:ind w:firstLine="557" w:firstLineChars="199"/>
        <w:jc w:val="left"/>
        <w:rPr>
          <w:rFonts w:ascii="仿宋_GB2312" w:hAnsi="宋体" w:eastAsia="仿宋_GB2312"/>
          <w:sz w:val="28"/>
          <w:szCs w:val="28"/>
        </w:rPr>
      </w:pPr>
      <w:r>
        <w:rPr>
          <w:rFonts w:hint="eastAsia" w:ascii="仿宋_GB2312" w:hAnsi="宋体" w:eastAsia="仿宋_GB2312"/>
          <w:sz w:val="28"/>
          <w:szCs w:val="28"/>
        </w:rPr>
        <w:t>为了全面提高研究生培养质量，进一步激发我院研究生学习积极性、创新热情，形成鼓励创新实践的培养机制，根据研究生院文件、我院奖助金评定工作办法及学院学科专业特点，制定本细则。</w:t>
      </w:r>
    </w:p>
    <w:p>
      <w:pPr>
        <w:spacing w:line="560" w:lineRule="exact"/>
        <w:ind w:firstLine="768" w:firstLineChars="239"/>
        <w:rPr>
          <w:rFonts w:ascii="仿宋_GB2312" w:hAnsi="仿宋" w:eastAsia="仿宋_GB2312"/>
          <w:b/>
          <w:sz w:val="32"/>
          <w:szCs w:val="32"/>
        </w:rPr>
      </w:pPr>
      <w:r>
        <w:rPr>
          <w:rFonts w:hint="eastAsia" w:ascii="仿宋_GB2312" w:hAnsi="仿宋" w:eastAsia="仿宋_GB2312"/>
          <w:b/>
          <w:sz w:val="32"/>
          <w:szCs w:val="32"/>
        </w:rPr>
        <w:t>一、奖学金标准</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w:t>
      </w:r>
      <w:r>
        <w:rPr>
          <w:rFonts w:hint="eastAsia"/>
        </w:rPr>
        <w:t xml:space="preserve"> </w:t>
      </w:r>
      <w:r>
        <w:rPr>
          <w:rFonts w:hint="eastAsia" w:ascii="仿宋_GB2312" w:hAnsi="宋体" w:eastAsia="仿宋_GB2312"/>
          <w:sz w:val="28"/>
          <w:szCs w:val="28"/>
        </w:rPr>
        <w:t>博士研究生第三阶段学业奖学金标准设置</w:t>
      </w:r>
    </w:p>
    <w:tbl>
      <w:tblPr>
        <w:tblStyle w:val="5"/>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7"/>
        <w:gridCol w:w="4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7" w:type="dxa"/>
            <w:vAlign w:val="center"/>
          </w:tcPr>
          <w:p>
            <w:pPr>
              <w:widowControl/>
              <w:spacing w:line="560" w:lineRule="exact"/>
              <w:jc w:val="center"/>
              <w:rPr>
                <w:rFonts w:ascii="楷体_GB2312" w:hAnsi="华文仿宋" w:eastAsia="楷体_GB2312" w:cs="Courier New"/>
                <w:b/>
                <w:bCs/>
                <w:color w:val="000000"/>
                <w:kern w:val="0"/>
                <w:sz w:val="28"/>
                <w:szCs w:val="28"/>
              </w:rPr>
            </w:pPr>
            <w:r>
              <w:rPr>
                <w:rFonts w:hint="eastAsia" w:ascii="楷体_GB2312" w:hAnsi="华文仿宋" w:eastAsia="楷体_GB2312" w:cs="Courier New"/>
                <w:b/>
                <w:bCs/>
                <w:color w:val="000000"/>
                <w:kern w:val="0"/>
                <w:sz w:val="28"/>
                <w:szCs w:val="28"/>
              </w:rPr>
              <w:t>等级</w:t>
            </w:r>
          </w:p>
        </w:tc>
        <w:tc>
          <w:tcPr>
            <w:tcW w:w="4587" w:type="dxa"/>
            <w:vAlign w:val="center"/>
          </w:tcPr>
          <w:p>
            <w:pPr>
              <w:widowControl/>
              <w:spacing w:line="560" w:lineRule="exact"/>
              <w:jc w:val="center"/>
              <w:rPr>
                <w:rFonts w:ascii="楷体_GB2312" w:hAnsi="华文仿宋" w:eastAsia="楷体_GB2312" w:cs="Courier New"/>
                <w:b/>
                <w:bCs/>
                <w:color w:val="000000"/>
                <w:kern w:val="0"/>
                <w:sz w:val="28"/>
                <w:szCs w:val="28"/>
              </w:rPr>
            </w:pPr>
            <w:r>
              <w:rPr>
                <w:rFonts w:hint="eastAsia" w:ascii="楷体_GB2312" w:hAnsi="华文仿宋" w:eastAsia="楷体_GB2312" w:cs="Courier New"/>
                <w:b/>
                <w:bCs/>
                <w:color w:val="000000"/>
                <w:kern w:val="0"/>
                <w:sz w:val="28"/>
                <w:szCs w:val="28"/>
              </w:rPr>
              <w:t>标准（元/人·年）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7" w:type="dxa"/>
            <w:vAlign w:val="center"/>
          </w:tcPr>
          <w:p>
            <w:pPr>
              <w:widowControl/>
              <w:spacing w:line="560" w:lineRule="exact"/>
              <w:jc w:val="center"/>
              <w:rPr>
                <w:rFonts w:ascii="楷体_GB2312" w:hAnsi="华文仿宋" w:eastAsia="楷体_GB2312" w:cs="Courier New"/>
                <w:kern w:val="0"/>
                <w:sz w:val="28"/>
                <w:szCs w:val="28"/>
              </w:rPr>
            </w:pPr>
            <w:r>
              <w:rPr>
                <w:rFonts w:hint="eastAsia" w:ascii="楷体_GB2312" w:hAnsi="华文仿宋" w:eastAsia="楷体_GB2312" w:cs="Courier New"/>
                <w:kern w:val="0"/>
                <w:sz w:val="28"/>
                <w:szCs w:val="28"/>
              </w:rPr>
              <w:t>一等</w:t>
            </w:r>
            <w:r>
              <w:rPr>
                <w:rFonts w:hint="eastAsia" w:ascii="楷体_GB2312" w:hAnsi="华文仿宋" w:eastAsia="楷体_GB2312" w:cs="宋体"/>
                <w:kern w:val="0"/>
                <w:sz w:val="28"/>
                <w:szCs w:val="28"/>
              </w:rPr>
              <w:t>奖</w:t>
            </w:r>
          </w:p>
        </w:tc>
        <w:tc>
          <w:tcPr>
            <w:tcW w:w="4587" w:type="dxa"/>
            <w:vAlign w:val="center"/>
          </w:tcPr>
          <w:p>
            <w:pPr>
              <w:widowControl/>
              <w:spacing w:line="560" w:lineRule="exact"/>
              <w:jc w:val="center"/>
              <w:rPr>
                <w:rFonts w:ascii="楷体_GB2312" w:hAnsi="华文仿宋" w:eastAsia="楷体_GB2312" w:cs="Courier New"/>
                <w:kern w:val="0"/>
                <w:sz w:val="28"/>
                <w:szCs w:val="28"/>
              </w:rPr>
            </w:pPr>
            <w:r>
              <w:rPr>
                <w:rFonts w:hint="eastAsia" w:ascii="楷体_GB2312" w:hAnsi="华文仿宋" w:eastAsia="楷体_GB2312" w:cs="Courier New"/>
                <w:kern w:val="0"/>
                <w:sz w:val="28"/>
                <w:szCs w:val="28"/>
              </w:rPr>
              <w:t>18000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7" w:type="dxa"/>
            <w:vAlign w:val="center"/>
          </w:tcPr>
          <w:p>
            <w:pPr>
              <w:widowControl/>
              <w:spacing w:line="560" w:lineRule="exact"/>
              <w:jc w:val="center"/>
              <w:rPr>
                <w:rFonts w:ascii="楷体_GB2312" w:hAnsi="华文仿宋" w:eastAsia="楷体_GB2312" w:cs="Courier New"/>
                <w:kern w:val="0"/>
                <w:sz w:val="28"/>
                <w:szCs w:val="28"/>
              </w:rPr>
            </w:pPr>
            <w:r>
              <w:rPr>
                <w:rFonts w:hint="eastAsia" w:ascii="楷体_GB2312" w:hAnsi="华文仿宋" w:eastAsia="楷体_GB2312" w:cs="Courier New"/>
                <w:kern w:val="0"/>
                <w:sz w:val="28"/>
                <w:szCs w:val="28"/>
              </w:rPr>
              <w:t>二等</w:t>
            </w:r>
            <w:r>
              <w:rPr>
                <w:rFonts w:hint="eastAsia" w:ascii="楷体_GB2312" w:hAnsi="华文仿宋" w:eastAsia="楷体_GB2312" w:cs="宋体"/>
                <w:kern w:val="0"/>
                <w:sz w:val="28"/>
                <w:szCs w:val="28"/>
              </w:rPr>
              <w:t>奖</w:t>
            </w:r>
          </w:p>
        </w:tc>
        <w:tc>
          <w:tcPr>
            <w:tcW w:w="4587" w:type="dxa"/>
            <w:vAlign w:val="center"/>
          </w:tcPr>
          <w:p>
            <w:pPr>
              <w:widowControl/>
              <w:spacing w:line="560" w:lineRule="exact"/>
              <w:jc w:val="center"/>
              <w:rPr>
                <w:rFonts w:ascii="楷体_GB2312" w:hAnsi="华文仿宋" w:eastAsia="楷体_GB2312" w:cs="Courier New"/>
                <w:kern w:val="0"/>
                <w:sz w:val="28"/>
                <w:szCs w:val="28"/>
              </w:rPr>
            </w:pPr>
            <w:r>
              <w:rPr>
                <w:rFonts w:hint="eastAsia" w:ascii="楷体_GB2312" w:hAnsi="华文仿宋" w:eastAsia="楷体_GB2312" w:cs="Courier New"/>
                <w:kern w:val="0"/>
                <w:sz w:val="28"/>
                <w:szCs w:val="28"/>
              </w:rPr>
              <w:t>12000</w:t>
            </w:r>
          </w:p>
        </w:tc>
      </w:tr>
    </w:tbl>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2.</w:t>
      </w:r>
      <w:r>
        <w:rPr>
          <w:rFonts w:hint="eastAsia"/>
        </w:rPr>
        <w:t xml:space="preserve"> </w:t>
      </w:r>
      <w:r>
        <w:rPr>
          <w:rFonts w:hint="eastAsia" w:ascii="仿宋_GB2312" w:hAnsi="宋体" w:eastAsia="仿宋_GB2312"/>
          <w:sz w:val="28"/>
          <w:szCs w:val="28"/>
        </w:rPr>
        <w:t>硕士研究生第三阶段学业奖学金标准设置</w:t>
      </w:r>
    </w:p>
    <w:tbl>
      <w:tblPr>
        <w:tblStyle w:val="5"/>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7"/>
        <w:gridCol w:w="4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7" w:type="dxa"/>
            <w:vAlign w:val="center"/>
          </w:tcPr>
          <w:p>
            <w:pPr>
              <w:widowControl/>
              <w:spacing w:line="560" w:lineRule="exact"/>
              <w:jc w:val="center"/>
              <w:rPr>
                <w:rFonts w:ascii="楷体_GB2312" w:hAnsi="华文仿宋" w:eastAsia="楷体_GB2312" w:cs="Courier New"/>
                <w:b/>
                <w:bCs/>
                <w:color w:val="000000"/>
                <w:kern w:val="0"/>
                <w:sz w:val="28"/>
                <w:szCs w:val="28"/>
              </w:rPr>
            </w:pPr>
            <w:r>
              <w:rPr>
                <w:rFonts w:hint="eastAsia" w:ascii="楷体_GB2312" w:hAnsi="华文仿宋" w:eastAsia="楷体_GB2312" w:cs="Courier New"/>
                <w:b/>
                <w:bCs/>
                <w:color w:val="000000"/>
                <w:kern w:val="0"/>
                <w:sz w:val="28"/>
                <w:szCs w:val="28"/>
              </w:rPr>
              <w:t>等级</w:t>
            </w:r>
          </w:p>
        </w:tc>
        <w:tc>
          <w:tcPr>
            <w:tcW w:w="4587" w:type="dxa"/>
            <w:vAlign w:val="center"/>
          </w:tcPr>
          <w:p>
            <w:pPr>
              <w:widowControl/>
              <w:spacing w:line="560" w:lineRule="exact"/>
              <w:jc w:val="center"/>
              <w:rPr>
                <w:rFonts w:ascii="楷体_GB2312" w:hAnsi="华文仿宋" w:eastAsia="楷体_GB2312" w:cs="Courier New"/>
                <w:b/>
                <w:bCs/>
                <w:color w:val="000000"/>
                <w:kern w:val="0"/>
                <w:sz w:val="28"/>
                <w:szCs w:val="28"/>
              </w:rPr>
            </w:pPr>
            <w:r>
              <w:rPr>
                <w:rFonts w:hint="eastAsia" w:ascii="楷体_GB2312" w:hAnsi="华文仿宋" w:eastAsia="楷体_GB2312" w:cs="Courier New"/>
                <w:b/>
                <w:bCs/>
                <w:color w:val="000000"/>
                <w:kern w:val="0"/>
                <w:sz w:val="28"/>
                <w:szCs w:val="28"/>
              </w:rPr>
              <w:t>标准（元/人·年）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7" w:type="dxa"/>
            <w:vAlign w:val="center"/>
          </w:tcPr>
          <w:p>
            <w:pPr>
              <w:widowControl/>
              <w:spacing w:line="560" w:lineRule="exact"/>
              <w:jc w:val="center"/>
              <w:rPr>
                <w:rFonts w:ascii="楷体_GB2312" w:hAnsi="华文仿宋" w:eastAsia="楷体_GB2312" w:cs="Courier New"/>
                <w:kern w:val="0"/>
                <w:sz w:val="28"/>
                <w:szCs w:val="28"/>
              </w:rPr>
            </w:pPr>
            <w:r>
              <w:rPr>
                <w:rFonts w:hint="eastAsia" w:ascii="楷体_GB2312" w:hAnsi="华文仿宋" w:eastAsia="楷体_GB2312" w:cs="Courier New"/>
                <w:kern w:val="0"/>
                <w:sz w:val="28"/>
                <w:szCs w:val="28"/>
              </w:rPr>
              <w:t>一等</w:t>
            </w:r>
            <w:r>
              <w:rPr>
                <w:rFonts w:hint="eastAsia" w:ascii="楷体_GB2312" w:hAnsi="华文仿宋" w:eastAsia="楷体_GB2312" w:cs="宋体"/>
                <w:kern w:val="0"/>
                <w:sz w:val="28"/>
                <w:szCs w:val="28"/>
              </w:rPr>
              <w:t>奖</w:t>
            </w:r>
          </w:p>
        </w:tc>
        <w:tc>
          <w:tcPr>
            <w:tcW w:w="4587" w:type="dxa"/>
            <w:vAlign w:val="center"/>
          </w:tcPr>
          <w:p>
            <w:pPr>
              <w:widowControl/>
              <w:spacing w:line="560" w:lineRule="exact"/>
              <w:jc w:val="center"/>
              <w:rPr>
                <w:rFonts w:ascii="楷体_GB2312" w:hAnsi="华文仿宋" w:eastAsia="楷体_GB2312" w:cs="Courier New"/>
                <w:color w:val="000000"/>
                <w:kern w:val="0"/>
                <w:sz w:val="28"/>
                <w:szCs w:val="28"/>
              </w:rPr>
            </w:pPr>
            <w:r>
              <w:rPr>
                <w:rFonts w:hint="eastAsia" w:ascii="楷体_GB2312" w:hAnsi="华文仿宋" w:eastAsia="楷体_GB2312" w:cs="Courier New"/>
                <w:color w:val="000000"/>
                <w:kern w:val="0"/>
                <w:sz w:val="28"/>
                <w:szCs w:val="2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87" w:type="dxa"/>
            <w:vAlign w:val="center"/>
          </w:tcPr>
          <w:p>
            <w:pPr>
              <w:widowControl/>
              <w:spacing w:line="560" w:lineRule="exact"/>
              <w:jc w:val="center"/>
              <w:rPr>
                <w:rFonts w:ascii="楷体_GB2312" w:hAnsi="华文仿宋" w:eastAsia="楷体_GB2312" w:cs="Courier New"/>
                <w:kern w:val="0"/>
                <w:sz w:val="28"/>
                <w:szCs w:val="28"/>
              </w:rPr>
            </w:pPr>
            <w:r>
              <w:rPr>
                <w:rFonts w:hint="eastAsia" w:ascii="楷体_GB2312" w:hAnsi="华文仿宋" w:eastAsia="楷体_GB2312" w:cs="Courier New"/>
                <w:kern w:val="0"/>
                <w:sz w:val="28"/>
                <w:szCs w:val="28"/>
              </w:rPr>
              <w:t>二等</w:t>
            </w:r>
            <w:r>
              <w:rPr>
                <w:rFonts w:hint="eastAsia" w:ascii="楷体_GB2312" w:hAnsi="华文仿宋" w:eastAsia="楷体_GB2312" w:cs="宋体"/>
                <w:kern w:val="0"/>
                <w:sz w:val="28"/>
                <w:szCs w:val="28"/>
              </w:rPr>
              <w:t>奖</w:t>
            </w:r>
          </w:p>
        </w:tc>
        <w:tc>
          <w:tcPr>
            <w:tcW w:w="4587" w:type="dxa"/>
            <w:vAlign w:val="center"/>
          </w:tcPr>
          <w:p>
            <w:pPr>
              <w:widowControl/>
              <w:spacing w:line="560" w:lineRule="exact"/>
              <w:jc w:val="center"/>
              <w:rPr>
                <w:rFonts w:ascii="楷体_GB2312" w:hAnsi="华文仿宋" w:eastAsia="楷体_GB2312" w:cs="Courier New"/>
                <w:color w:val="000000"/>
                <w:kern w:val="0"/>
                <w:sz w:val="28"/>
                <w:szCs w:val="28"/>
              </w:rPr>
            </w:pPr>
            <w:r>
              <w:rPr>
                <w:rFonts w:hint="eastAsia" w:ascii="楷体_GB2312" w:hAnsi="华文仿宋" w:eastAsia="楷体_GB2312" w:cs="Courier New"/>
                <w:color w:val="000000"/>
                <w:kern w:val="0"/>
                <w:sz w:val="28"/>
                <w:szCs w:val="28"/>
              </w:rPr>
              <w:t>7000</w:t>
            </w:r>
          </w:p>
        </w:tc>
      </w:tr>
    </w:tbl>
    <w:p>
      <w:pPr>
        <w:spacing w:line="560" w:lineRule="exact"/>
        <w:ind w:firstLine="630" w:firstLineChars="196"/>
        <w:rPr>
          <w:rFonts w:ascii="仿宋_GB2312" w:hAnsi="仿宋" w:eastAsia="仿宋_GB2312"/>
          <w:b/>
          <w:sz w:val="32"/>
          <w:szCs w:val="32"/>
        </w:rPr>
      </w:pPr>
      <w:r>
        <w:rPr>
          <w:rFonts w:hint="eastAsia" w:ascii="仿宋_GB2312" w:hAnsi="仿宋" w:eastAsia="仿宋_GB2312"/>
          <w:b/>
          <w:sz w:val="32"/>
          <w:szCs w:val="32"/>
        </w:rPr>
        <w:t>二、考核指标</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学术学位研究生：科研成果占 60%，综合表现占20%，导师评价占20%，考核满分为100分。综合表现情况应在2022年10月1日至2023年9月30日期间取得，科研成果情况应在研究生入学以来至2023年9月30日期间取得。</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highlight w:val="yellow"/>
        </w:rPr>
        <w:t>专业学位研究生：学业成绩占40%，科研及实践成果占20%，综合表现占20%，导师评价占20%，考核满分为100分。考核情况为研究生入学以来至2023年9月30日期间取得。</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相关内容说明如下：</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1.学习成绩：全部学位课程加权平均分×此项分值所占百分比。由个人申报，研究生秘书负责审核、确认。</w:t>
      </w:r>
    </w:p>
    <w:p>
      <w:pPr>
        <w:spacing w:line="560" w:lineRule="exact"/>
        <w:ind w:firstLine="560" w:firstLineChars="200"/>
        <w:rPr>
          <w:rFonts w:ascii="仿宋_GB2312" w:hAnsi="宋体" w:eastAsia="仿宋_GB2312"/>
          <w:sz w:val="28"/>
          <w:szCs w:val="28"/>
          <w:highlight w:val="cyan"/>
        </w:rPr>
      </w:pPr>
      <w:r>
        <w:rPr>
          <w:rFonts w:hint="eastAsia" w:ascii="仿宋_GB2312" w:hAnsi="宋体" w:eastAsia="仿宋_GB2312"/>
          <w:sz w:val="28"/>
          <w:szCs w:val="28"/>
        </w:rPr>
        <w:t>2.科研及实践成果：</w:t>
      </w:r>
      <w:r>
        <w:rPr>
          <w:rFonts w:hint="eastAsia" w:ascii="仿宋_GB2312" w:hAnsi="宋体" w:eastAsia="仿宋_GB2312"/>
          <w:sz w:val="28"/>
          <w:szCs w:val="28"/>
          <w:highlight w:val="yellow"/>
          <w:lang w:val="en-US" w:eastAsia="zh-CN"/>
        </w:rPr>
        <w:t>学术学位硕士研究生该项为成果累加分（60分为上限）。专业学位硕士研究生该项为</w:t>
      </w:r>
      <w:r>
        <w:rPr>
          <w:rFonts w:hint="eastAsia" w:ascii="仿宋_GB2312" w:hAnsi="宋体" w:eastAsia="仿宋_GB2312"/>
          <w:sz w:val="28"/>
          <w:szCs w:val="28"/>
          <w:highlight w:val="yellow"/>
        </w:rPr>
        <w:t>成果累加分×1/3（20分为上限）。科研成果包括发表学术论文、获得专利、竞赛获奖等，由个人申报，辅导员审核，学</w:t>
      </w:r>
      <w:bookmarkStart w:id="0" w:name="_GoBack"/>
      <w:bookmarkEnd w:id="0"/>
      <w:r>
        <w:rPr>
          <w:rFonts w:hint="eastAsia" w:ascii="仿宋_GB2312" w:hAnsi="宋体" w:eastAsia="仿宋_GB2312"/>
          <w:sz w:val="28"/>
          <w:szCs w:val="28"/>
          <w:highlight w:val="yellow"/>
        </w:rPr>
        <w:t>院奖学金评审委员会综合评审；实践成果包括顶岗实践考核、实践成果获奖等，由个人申报，研究生秘书负责审核、确认。</w:t>
      </w:r>
    </w:p>
    <w:p>
      <w:pPr>
        <w:spacing w:line="560" w:lineRule="exact"/>
        <w:ind w:firstLine="560" w:firstLineChars="200"/>
        <w:rPr>
          <w:rFonts w:ascii="仿宋_GB2312" w:hAnsi="宋体" w:eastAsia="仿宋_GB2312"/>
          <w:sz w:val="28"/>
          <w:szCs w:val="28"/>
          <w:highlight w:val="yellow"/>
        </w:rPr>
      </w:pPr>
      <w:r>
        <w:rPr>
          <w:rFonts w:hint="eastAsia" w:ascii="仿宋_GB2312" w:hAnsi="宋体" w:eastAsia="仿宋_GB2312"/>
          <w:sz w:val="28"/>
          <w:szCs w:val="28"/>
          <w:lang w:val="en-US" w:eastAsia="zh-CN"/>
        </w:rPr>
        <w:t>3</w:t>
      </w:r>
      <w:r>
        <w:rPr>
          <w:rFonts w:hint="eastAsia" w:ascii="仿宋_GB2312" w:hAnsi="宋体" w:eastAsia="仿宋_GB2312"/>
          <w:sz w:val="28"/>
          <w:szCs w:val="28"/>
        </w:rPr>
        <w:t>.综合表现：思想政治、日常行为、社会工作表现，参加志愿服务、社会实践及校园文体活动情况等。由个人申报，班级初评，辅导员审核，学院研究生学业奖学金评审委员会综合评审。考核相关支撑材料，聘书任职需满一个学期以上。</w:t>
      </w:r>
    </w:p>
    <w:p>
      <w:pPr>
        <w:spacing w:line="560" w:lineRule="exact"/>
        <w:ind w:firstLine="548" w:firstLineChars="196"/>
        <w:rPr>
          <w:rFonts w:ascii="仿宋_GB2312" w:hAnsi="宋体" w:eastAsia="仿宋_GB2312"/>
          <w:sz w:val="28"/>
          <w:szCs w:val="28"/>
        </w:rPr>
      </w:pPr>
      <w:r>
        <w:rPr>
          <w:rFonts w:hint="eastAsia" w:ascii="仿宋_GB2312" w:hAnsi="宋体" w:eastAsia="仿宋_GB2312"/>
          <w:sz w:val="28"/>
          <w:szCs w:val="28"/>
          <w:lang w:val="en-US" w:eastAsia="zh-CN"/>
        </w:rPr>
        <w:t>4</w:t>
      </w:r>
      <w:r>
        <w:rPr>
          <w:rFonts w:hint="eastAsia" w:ascii="仿宋_GB2312" w:hAnsi="宋体" w:eastAsia="仿宋_GB2312"/>
          <w:sz w:val="28"/>
          <w:szCs w:val="28"/>
        </w:rPr>
        <w:t>.导师评价：导师根据研究生参与科研项目的表现和科研能力及潜力情况等进行评价、赋分。导师评价为16分及以上的研究生，方可参评。</w:t>
      </w:r>
    </w:p>
    <w:p>
      <w:pPr>
        <w:spacing w:line="560" w:lineRule="exact"/>
        <w:ind w:firstLine="630" w:firstLineChars="196"/>
        <w:rPr>
          <w:rFonts w:ascii="仿宋_GB2312" w:hAnsi="仿宋" w:eastAsia="仿宋_GB2312"/>
          <w:b/>
          <w:sz w:val="32"/>
          <w:szCs w:val="32"/>
        </w:rPr>
      </w:pPr>
      <w:r>
        <w:rPr>
          <w:rFonts w:hint="eastAsia" w:ascii="仿宋_GB2312" w:hAnsi="仿宋" w:eastAsia="仿宋_GB2312"/>
          <w:b/>
          <w:sz w:val="32"/>
          <w:szCs w:val="32"/>
        </w:rPr>
        <w:t>三、组织机构</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学院成立研究生学业奖学金评审委员会，负责本单位基本奖学金评定细则的制定和初评工作，委员会成员如下：</w:t>
      </w:r>
    </w:p>
    <w:p>
      <w:pPr>
        <w:pStyle w:val="2"/>
        <w:spacing w:line="560" w:lineRule="exact"/>
        <w:ind w:firstLine="560" w:firstLineChars="200"/>
        <w:rPr>
          <w:rFonts w:ascii="仿宋_GB2312" w:hAnsi="华文中宋" w:eastAsia="仿宋_GB2312"/>
          <w:sz w:val="28"/>
        </w:rPr>
      </w:pPr>
      <w:r>
        <w:rPr>
          <w:rFonts w:hint="eastAsia" w:ascii="仿宋_GB2312" w:hAnsi="华文中宋" w:eastAsia="仿宋_GB2312"/>
          <w:sz w:val="28"/>
        </w:rPr>
        <w:t xml:space="preserve">组长：潘学萍  </w:t>
      </w:r>
      <w:r>
        <w:rPr>
          <w:rFonts w:ascii="仿宋_GB2312" w:hAnsi="华文中宋" w:eastAsia="仿宋_GB2312"/>
          <w:sz w:val="28"/>
        </w:rPr>
        <w:t xml:space="preserve"> </w:t>
      </w:r>
      <w:r>
        <w:rPr>
          <w:rFonts w:hint="eastAsia" w:ascii="仿宋_GB2312" w:hAnsi="华文中宋" w:eastAsia="仿宋_GB2312"/>
          <w:sz w:val="28"/>
        </w:rPr>
        <w:t xml:space="preserve">张  炜 </w:t>
      </w:r>
    </w:p>
    <w:p>
      <w:pPr>
        <w:pStyle w:val="2"/>
        <w:spacing w:line="560" w:lineRule="exact"/>
        <w:ind w:firstLine="560" w:firstLineChars="200"/>
        <w:rPr>
          <w:rFonts w:ascii="仿宋_GB2312" w:hAnsi="华文中宋" w:eastAsia="仿宋_GB2312"/>
          <w:sz w:val="28"/>
        </w:rPr>
      </w:pPr>
      <w:r>
        <w:rPr>
          <w:rFonts w:hint="eastAsia" w:ascii="仿宋_GB2312" w:hAnsi="华文中宋" w:eastAsia="仿宋_GB2312"/>
          <w:sz w:val="28"/>
        </w:rPr>
        <w:t xml:space="preserve">成员：张  犁   周  军   周大庆   赵振宙   曹东莉   </w:t>
      </w:r>
    </w:p>
    <w:p>
      <w:pPr>
        <w:pStyle w:val="2"/>
        <w:spacing w:line="560" w:lineRule="exact"/>
        <w:ind w:firstLine="1400" w:firstLineChars="500"/>
        <w:rPr>
          <w:rFonts w:ascii="仿宋_GB2312" w:hAnsi="华文中宋" w:eastAsia="仿宋_GB2312"/>
          <w:sz w:val="28"/>
        </w:rPr>
      </w:pPr>
      <w:r>
        <w:rPr>
          <w:rFonts w:hint="eastAsia" w:ascii="仿宋_GB2312" w:hAnsi="华文中宋" w:eastAsia="仿宋_GB2312"/>
          <w:sz w:val="28"/>
        </w:rPr>
        <w:t>杨  清   倪涵艺</w:t>
      </w:r>
    </w:p>
    <w:p>
      <w:pPr>
        <w:pStyle w:val="2"/>
        <w:spacing w:line="560" w:lineRule="exact"/>
        <w:ind w:firstLine="560" w:firstLineChars="200"/>
        <w:rPr>
          <w:rFonts w:ascii="仿宋_GB2312" w:hAnsi="华文中宋" w:eastAsia="仿宋_GB2312"/>
          <w:sz w:val="28"/>
        </w:rPr>
      </w:pPr>
      <w:r>
        <w:rPr>
          <w:rFonts w:hint="eastAsia" w:ascii="仿宋_GB2312" w:hAnsi="华文中宋" w:eastAsia="仿宋_GB2312"/>
          <w:sz w:val="28"/>
        </w:rPr>
        <w:t>秘书：曹东莉（兼）   杨  清 （兼）</w:t>
      </w:r>
    </w:p>
    <w:p>
      <w:pPr>
        <w:spacing w:line="560" w:lineRule="exact"/>
        <w:ind w:firstLine="630" w:firstLineChars="196"/>
        <w:rPr>
          <w:rFonts w:ascii="仿宋_GB2312" w:hAnsi="仿宋" w:eastAsia="仿宋_GB2312"/>
          <w:b/>
          <w:sz w:val="32"/>
          <w:szCs w:val="32"/>
        </w:rPr>
      </w:pPr>
      <w:r>
        <w:rPr>
          <w:rFonts w:hint="eastAsia" w:ascii="仿宋_GB2312" w:hAnsi="仿宋" w:eastAsia="仿宋_GB2312"/>
          <w:b/>
          <w:sz w:val="32"/>
          <w:szCs w:val="32"/>
        </w:rPr>
        <w:t>四、评定程序</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1.个人申请：研究生本人提出书面申请；</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2.导师评价：导师对所指导的研究生进行评价；</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3.班级奖学金评定审核小组审核；</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4.学院审核；</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5.学院研究生学业奖学金评审委员会根据量化指标形成考核意见，确定相应等级奖学金获得者名单；</w:t>
      </w:r>
    </w:p>
    <w:p>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6.结果公示：学院将评定结果进行不少于5个工作日的公示，期间，对评定结果有异议者可向学院提起申诉，公示无异议后将结果报送研究生院。</w:t>
      </w:r>
    </w:p>
    <w:p>
      <w:pPr>
        <w:spacing w:line="560" w:lineRule="exact"/>
        <w:ind w:firstLine="630" w:firstLineChars="196"/>
        <w:rPr>
          <w:rFonts w:ascii="仿宋_GB2312" w:hAnsi="仿宋" w:eastAsia="仿宋_GB2312"/>
          <w:b/>
          <w:sz w:val="32"/>
          <w:szCs w:val="32"/>
        </w:rPr>
      </w:pPr>
      <w:r>
        <w:rPr>
          <w:rFonts w:hint="eastAsia" w:ascii="仿宋_GB2312" w:hAnsi="仿宋" w:eastAsia="仿宋_GB2312"/>
          <w:b/>
          <w:sz w:val="32"/>
          <w:szCs w:val="32"/>
        </w:rPr>
        <w:t>五、其他</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1.研究生须在缴清培养费并成功注册后才能取得申请奖学金的资格；</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2.参评对象为2020级直博研究生、2021级学术型硕士研究生和2021级博士研究生（不含2021级直博研究生）。其中2020级直博研究生在符合评审条件、资格的基础上，考核可评定为一等奖，指标单列。</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2、研究生培养方式为非定向，且档案已转入学校方可参评；</w:t>
      </w:r>
    </w:p>
    <w:p>
      <w:pPr>
        <w:adjustRightInd w:val="0"/>
        <w:snapToGri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3、本年度有下列情况之一者取消参评资格：</w:t>
      </w:r>
    </w:p>
    <w:p>
      <w:pPr>
        <w:adjustRightInd w:val="0"/>
        <w:snapToGri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（1）逾期不申请者;</w:t>
      </w:r>
    </w:p>
    <w:p>
      <w:pPr>
        <w:adjustRightInd w:val="0"/>
        <w:snapToGri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（2）由于因私出国留学、疾病、创业等原因在校学习不满三个月者；</w:t>
      </w:r>
    </w:p>
    <w:p>
      <w:pPr>
        <w:adjustRightInd w:val="0"/>
        <w:snapToGri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（3）按照培养方案要求，未完成规定培养环节者；</w:t>
      </w:r>
    </w:p>
    <w:p>
      <w:pPr>
        <w:adjustRightInd w:val="0"/>
        <w:snapToGri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（4）学术行为不端者；</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（5）受到警告及以上处分，或违反国家法律者。</w:t>
      </w:r>
    </w:p>
    <w:p>
      <w:pPr>
        <w:spacing w:line="560" w:lineRule="exact"/>
        <w:jc w:val="left"/>
        <w:rPr>
          <w:rFonts w:ascii="仿宋_GB2312" w:hAnsi="宋体" w:eastAsia="仿宋_GB2312"/>
          <w:b/>
          <w:sz w:val="32"/>
          <w:szCs w:val="32"/>
        </w:rPr>
      </w:pPr>
    </w:p>
    <w:p>
      <w:pPr>
        <w:rPr>
          <w:rFonts w:ascii="仿宋_GB2312" w:hAnsi="宋体" w:eastAsia="仿宋_GB2312"/>
          <w:b/>
          <w:sz w:val="32"/>
          <w:szCs w:val="32"/>
        </w:rPr>
        <w:sectPr>
          <w:pgSz w:w="11906" w:h="16838"/>
          <w:pgMar w:top="1440" w:right="1800" w:bottom="1440" w:left="1800" w:header="851" w:footer="992" w:gutter="0"/>
          <w:cols w:space="425" w:num="1"/>
          <w:docGrid w:type="lines" w:linePitch="312" w:charSpace="0"/>
        </w:sectPr>
      </w:pPr>
    </w:p>
    <w:p>
      <w:pPr>
        <w:jc w:val="left"/>
        <w:rPr>
          <w:rFonts w:ascii="仿宋_GB2312" w:hAnsi="宋体" w:eastAsia="仿宋_GB2312"/>
          <w:b/>
          <w:sz w:val="32"/>
          <w:szCs w:val="32"/>
        </w:rPr>
      </w:pPr>
      <w:r>
        <w:rPr>
          <w:rFonts w:hint="eastAsia" w:ascii="仿宋_GB2312" w:hAnsi="宋体" w:eastAsia="仿宋_GB2312"/>
          <w:b/>
          <w:sz w:val="32"/>
          <w:szCs w:val="32"/>
        </w:rPr>
        <w:t>附件</w:t>
      </w:r>
      <w:r>
        <w:rPr>
          <w:rFonts w:hint="eastAsia" w:ascii="仿宋_GB2312" w:hAnsi="宋体"/>
          <w:b/>
          <w:sz w:val="32"/>
          <w:szCs w:val="32"/>
        </w:rPr>
        <w:t>1</w:t>
      </w:r>
      <w:r>
        <w:rPr>
          <w:rFonts w:hint="eastAsia" w:ascii="仿宋_GB2312" w:hAnsi="宋体" w:eastAsia="仿宋_GB2312"/>
          <w:b/>
          <w:sz w:val="32"/>
          <w:szCs w:val="32"/>
        </w:rPr>
        <w:t>：</w:t>
      </w:r>
    </w:p>
    <w:p>
      <w:pPr>
        <w:ind w:firstLine="651" w:firstLineChars="200"/>
        <w:rPr>
          <w:rFonts w:ascii="仿宋_GB2312" w:hAnsi="宋体" w:eastAsia="仿宋_GB2312"/>
          <w:b/>
          <w:sz w:val="32"/>
          <w:szCs w:val="32"/>
        </w:rPr>
      </w:pPr>
      <w:r>
        <w:rPr>
          <w:rFonts w:hint="eastAsia" w:ascii="方正小标宋简体" w:hAnsi="方正小标宋简体" w:eastAsia="方正小标宋简体" w:cs="方正小标宋简体"/>
          <w:b/>
          <w:w w:val="90"/>
          <w:sz w:val="36"/>
          <w:szCs w:val="36"/>
        </w:rPr>
        <w:t>能源与电气学院研究生奖学金学术考评赋分参考标准</w:t>
      </w:r>
    </w:p>
    <w:tbl>
      <w:tblPr>
        <w:tblStyle w:val="6"/>
        <w:tblW w:w="89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
        <w:gridCol w:w="1303"/>
        <w:gridCol w:w="1387"/>
        <w:gridCol w:w="808"/>
        <w:gridCol w:w="985"/>
        <w:gridCol w:w="3821"/>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14" w:hRule="atLeast"/>
        </w:trPr>
        <w:tc>
          <w:tcPr>
            <w:tcW w:w="587" w:type="dxa"/>
            <w:gridSpan w:val="2"/>
            <w:vAlign w:val="center"/>
          </w:tcPr>
          <w:p>
            <w:pPr>
              <w:jc w:val="center"/>
              <w:rPr>
                <w:b/>
              </w:rPr>
            </w:pPr>
            <w:r>
              <w:rPr>
                <w:rFonts w:hint="eastAsia"/>
                <w:b/>
              </w:rPr>
              <w:t>类别</w:t>
            </w:r>
          </w:p>
        </w:tc>
        <w:tc>
          <w:tcPr>
            <w:tcW w:w="4483" w:type="dxa"/>
            <w:gridSpan w:val="4"/>
            <w:vAlign w:val="center"/>
          </w:tcPr>
          <w:p>
            <w:pPr>
              <w:jc w:val="center"/>
              <w:rPr>
                <w:b/>
              </w:rPr>
            </w:pPr>
            <w:r>
              <w:rPr>
                <w:rFonts w:hint="eastAsia"/>
                <w:b/>
              </w:rPr>
              <w:t>赋分内容</w:t>
            </w:r>
          </w:p>
        </w:tc>
        <w:tc>
          <w:tcPr>
            <w:tcW w:w="3821" w:type="dxa"/>
            <w:vAlign w:val="center"/>
          </w:tcPr>
          <w:p>
            <w:pPr>
              <w:jc w:val="center"/>
              <w:rPr>
                <w:b/>
              </w:rPr>
            </w:pPr>
            <w:r>
              <w:rPr>
                <w:rFonts w:hint="eastAsia"/>
                <w:b/>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50" w:hRule="atLeast"/>
        </w:trPr>
        <w:tc>
          <w:tcPr>
            <w:tcW w:w="575" w:type="dxa"/>
            <w:vMerge w:val="restart"/>
            <w:vAlign w:val="center"/>
          </w:tcPr>
          <w:p>
            <w:pPr>
              <w:spacing w:line="360" w:lineRule="auto"/>
              <w:jc w:val="center"/>
              <w:rPr>
                <w:rFonts w:ascii="宋体" w:hAnsi="宋体"/>
                <w:sz w:val="24"/>
              </w:rPr>
            </w:pPr>
            <w:r>
              <w:rPr>
                <w:rFonts w:hint="eastAsia" w:ascii="宋体" w:hAnsi="宋体"/>
                <w:sz w:val="24"/>
              </w:rPr>
              <w:t>发表论文</w:t>
            </w:r>
          </w:p>
        </w:tc>
        <w:tc>
          <w:tcPr>
            <w:tcW w:w="1315" w:type="dxa"/>
            <w:gridSpan w:val="2"/>
            <w:vMerge w:val="restart"/>
            <w:vAlign w:val="center"/>
          </w:tcPr>
          <w:p>
            <w:pPr>
              <w:jc w:val="center"/>
            </w:pPr>
            <w:r>
              <w:rPr>
                <w:rFonts w:hint="eastAsia"/>
              </w:rPr>
              <w:t>A类</w:t>
            </w:r>
          </w:p>
        </w:tc>
        <w:tc>
          <w:tcPr>
            <w:tcW w:w="1387" w:type="dxa"/>
            <w:vAlign w:val="center"/>
          </w:tcPr>
          <w:p>
            <w:pPr>
              <w:jc w:val="center"/>
              <w:rPr>
                <w:rFonts w:ascii="宋体" w:hAnsi="宋体"/>
                <w:szCs w:val="21"/>
              </w:rPr>
            </w:pPr>
          </w:p>
        </w:tc>
        <w:tc>
          <w:tcPr>
            <w:tcW w:w="808" w:type="dxa"/>
            <w:vAlign w:val="center"/>
          </w:tcPr>
          <w:p>
            <w:pPr>
              <w:jc w:val="center"/>
              <w:rPr>
                <w:rFonts w:ascii="宋体" w:hAnsi="宋体"/>
                <w:szCs w:val="21"/>
              </w:rPr>
            </w:pPr>
            <w:r>
              <w:rPr>
                <w:rFonts w:hint="eastAsia" w:ascii="宋体" w:hAnsi="宋体"/>
                <w:szCs w:val="21"/>
              </w:rPr>
              <w:t>硕士</w:t>
            </w:r>
          </w:p>
        </w:tc>
        <w:tc>
          <w:tcPr>
            <w:tcW w:w="985" w:type="dxa"/>
            <w:vAlign w:val="center"/>
          </w:tcPr>
          <w:p>
            <w:pPr>
              <w:jc w:val="center"/>
              <w:rPr>
                <w:rFonts w:ascii="宋体" w:hAnsi="宋体"/>
                <w:szCs w:val="21"/>
              </w:rPr>
            </w:pPr>
            <w:r>
              <w:rPr>
                <w:rFonts w:hint="eastAsia" w:ascii="宋体" w:hAnsi="宋体"/>
                <w:szCs w:val="21"/>
              </w:rPr>
              <w:t>博士</w:t>
            </w:r>
          </w:p>
        </w:tc>
        <w:tc>
          <w:tcPr>
            <w:tcW w:w="3821" w:type="dxa"/>
            <w:vMerge w:val="restart"/>
          </w:tcPr>
          <w:p>
            <w:pPr>
              <w:widowControl/>
              <w:spacing w:line="220" w:lineRule="exact"/>
              <w:rPr>
                <w:rFonts w:ascii="宋体" w:hAnsi="宋体" w:cs="宋体"/>
                <w:kern w:val="0"/>
                <w:sz w:val="18"/>
                <w:szCs w:val="18"/>
              </w:rPr>
            </w:pPr>
            <w:r>
              <w:rPr>
                <w:rFonts w:hint="eastAsia" w:ascii="宋体" w:hAnsi="宋体" w:cs="宋体"/>
                <w:kern w:val="0"/>
                <w:sz w:val="18"/>
                <w:szCs w:val="18"/>
              </w:rPr>
              <w:t>1.论文第一署名单位应为河海大学，且研究生本人为第一作者（如为第二作者，则第一作者必须是其指导教师）。</w:t>
            </w:r>
          </w:p>
          <w:p>
            <w:pPr>
              <w:widowControl/>
              <w:spacing w:line="220" w:lineRule="exact"/>
              <w:rPr>
                <w:rFonts w:ascii="宋体" w:hAnsi="宋体" w:cs="宋体"/>
                <w:kern w:val="0"/>
                <w:sz w:val="18"/>
                <w:szCs w:val="18"/>
              </w:rPr>
            </w:pPr>
            <w:r>
              <w:rPr>
                <w:rFonts w:hint="eastAsia" w:ascii="宋体" w:hAnsi="宋体" w:cs="宋体"/>
                <w:kern w:val="0"/>
                <w:sz w:val="18"/>
                <w:szCs w:val="18"/>
              </w:rPr>
              <w:t>2.SCI检索论文需发表或early access状态，提供检索报告、封面、目录、文章首页等相关证明材料。SCI分区以学校公布的分区认定办法为标准。</w:t>
            </w:r>
          </w:p>
          <w:p>
            <w:pPr>
              <w:spacing w:line="240" w:lineRule="exact"/>
              <w:jc w:val="left"/>
              <w:rPr>
                <w:rFonts w:ascii="宋体" w:hAnsi="宋体" w:cs="宋体"/>
                <w:kern w:val="0"/>
                <w:sz w:val="18"/>
                <w:szCs w:val="18"/>
              </w:rPr>
            </w:pPr>
            <w:r>
              <w:rPr>
                <w:rFonts w:hint="eastAsia" w:ascii="宋体" w:hAnsi="宋体" w:cs="宋体"/>
                <w:kern w:val="0"/>
                <w:sz w:val="18"/>
                <w:szCs w:val="18"/>
              </w:rPr>
              <w:t>3.国内期刊论文需发表或录用（录用论文需有杂志社盖章的录用通知）。提供检索报告、封面、目录、文章首页、录用通知等相关证明材料。</w:t>
            </w:r>
          </w:p>
          <w:p>
            <w:pPr>
              <w:spacing w:line="240" w:lineRule="exact"/>
              <w:jc w:val="left"/>
              <w:rPr>
                <w:rFonts w:ascii="宋体" w:hAnsi="宋体" w:cs="宋体"/>
                <w:kern w:val="0"/>
                <w:sz w:val="18"/>
                <w:szCs w:val="18"/>
              </w:rPr>
            </w:pPr>
            <w:r>
              <w:rPr>
                <w:rFonts w:hint="eastAsia" w:ascii="宋体" w:hAnsi="宋体" w:cs="宋体"/>
                <w:kern w:val="0"/>
                <w:sz w:val="18"/>
                <w:szCs w:val="18"/>
              </w:rPr>
              <w:t>4.A、B、C类以河海大学高质量论文期刊及学术会议目录且推荐单位为能源与电气学院为准。（查询办法：河海大学信息门户-三高期刊，检索范围为能源与电气学院）。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28" w:hRule="atLeast"/>
        </w:trPr>
        <w:tc>
          <w:tcPr>
            <w:tcW w:w="575" w:type="dxa"/>
            <w:vMerge w:val="continue"/>
            <w:vAlign w:val="center"/>
          </w:tcPr>
          <w:p>
            <w:pPr>
              <w:spacing w:line="360" w:lineRule="auto"/>
              <w:jc w:val="center"/>
              <w:rPr>
                <w:rFonts w:ascii="宋体" w:hAnsi="宋体"/>
                <w:sz w:val="24"/>
              </w:rPr>
            </w:pPr>
          </w:p>
        </w:tc>
        <w:tc>
          <w:tcPr>
            <w:tcW w:w="1315" w:type="dxa"/>
            <w:gridSpan w:val="2"/>
            <w:vMerge w:val="continue"/>
            <w:vAlign w:val="center"/>
          </w:tcPr>
          <w:p>
            <w:pPr>
              <w:jc w:val="center"/>
            </w:pPr>
          </w:p>
        </w:tc>
        <w:tc>
          <w:tcPr>
            <w:tcW w:w="1387" w:type="dxa"/>
            <w:vAlign w:val="center"/>
          </w:tcPr>
          <w:p>
            <w:pPr>
              <w:jc w:val="center"/>
              <w:rPr>
                <w:rFonts w:ascii="宋体" w:hAnsi="宋体"/>
                <w:szCs w:val="21"/>
              </w:rPr>
            </w:pPr>
            <w:r>
              <w:rPr>
                <w:rFonts w:hint="eastAsia" w:ascii="宋体" w:hAnsi="宋体"/>
                <w:szCs w:val="21"/>
              </w:rPr>
              <w:t>SCI一区、二区</w:t>
            </w:r>
          </w:p>
        </w:tc>
        <w:tc>
          <w:tcPr>
            <w:tcW w:w="808" w:type="dxa"/>
            <w:vAlign w:val="center"/>
          </w:tcPr>
          <w:p>
            <w:pPr>
              <w:jc w:val="center"/>
              <w:rPr>
                <w:rFonts w:ascii="宋体" w:hAnsi="宋体"/>
                <w:szCs w:val="21"/>
              </w:rPr>
            </w:pPr>
            <w:r>
              <w:rPr>
                <w:rFonts w:hint="eastAsia" w:ascii="宋体" w:hAnsi="宋体"/>
                <w:szCs w:val="21"/>
              </w:rPr>
              <w:t>20分</w:t>
            </w:r>
          </w:p>
        </w:tc>
        <w:tc>
          <w:tcPr>
            <w:tcW w:w="985" w:type="dxa"/>
            <w:vAlign w:val="center"/>
          </w:tcPr>
          <w:p>
            <w:pPr>
              <w:jc w:val="center"/>
              <w:rPr>
                <w:rFonts w:ascii="宋体" w:hAnsi="宋体"/>
                <w:szCs w:val="21"/>
              </w:rPr>
            </w:pPr>
            <w:r>
              <w:rPr>
                <w:rFonts w:hint="eastAsia" w:ascii="宋体" w:hAnsi="宋体"/>
                <w:szCs w:val="21"/>
              </w:rPr>
              <w:t>25分</w:t>
            </w:r>
          </w:p>
        </w:tc>
        <w:tc>
          <w:tcPr>
            <w:tcW w:w="3821" w:type="dxa"/>
            <w:vMerge w:val="continue"/>
          </w:tcPr>
          <w:p>
            <w:pPr>
              <w:spacing w:line="240" w:lineRule="exact"/>
              <w:jc w:val="left"/>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23" w:hRule="atLeast"/>
        </w:trPr>
        <w:tc>
          <w:tcPr>
            <w:tcW w:w="575" w:type="dxa"/>
            <w:vMerge w:val="continue"/>
            <w:vAlign w:val="center"/>
          </w:tcPr>
          <w:p>
            <w:pPr>
              <w:spacing w:line="360" w:lineRule="auto"/>
              <w:jc w:val="center"/>
              <w:rPr>
                <w:rFonts w:ascii="宋体" w:hAnsi="宋体"/>
                <w:sz w:val="24"/>
              </w:rPr>
            </w:pPr>
          </w:p>
        </w:tc>
        <w:tc>
          <w:tcPr>
            <w:tcW w:w="1315" w:type="dxa"/>
            <w:gridSpan w:val="2"/>
            <w:vMerge w:val="continue"/>
            <w:vAlign w:val="center"/>
          </w:tcPr>
          <w:p>
            <w:pPr>
              <w:jc w:val="center"/>
            </w:pPr>
          </w:p>
        </w:tc>
        <w:tc>
          <w:tcPr>
            <w:tcW w:w="1387" w:type="dxa"/>
            <w:vAlign w:val="center"/>
          </w:tcPr>
          <w:p>
            <w:pPr>
              <w:jc w:val="center"/>
              <w:rPr>
                <w:rFonts w:ascii="宋体" w:hAnsi="宋体"/>
                <w:szCs w:val="21"/>
              </w:rPr>
            </w:pPr>
            <w:r>
              <w:rPr>
                <w:rFonts w:hint="eastAsia" w:ascii="宋体" w:hAnsi="宋体"/>
                <w:szCs w:val="21"/>
              </w:rPr>
              <w:t>能电院三高期刊A类</w:t>
            </w:r>
          </w:p>
        </w:tc>
        <w:tc>
          <w:tcPr>
            <w:tcW w:w="808" w:type="dxa"/>
            <w:vAlign w:val="center"/>
          </w:tcPr>
          <w:p>
            <w:pPr>
              <w:jc w:val="center"/>
              <w:rPr>
                <w:rFonts w:ascii="宋体" w:hAnsi="宋体"/>
                <w:szCs w:val="21"/>
              </w:rPr>
            </w:pPr>
            <w:r>
              <w:rPr>
                <w:rFonts w:hint="eastAsia" w:ascii="宋体" w:hAnsi="宋体"/>
                <w:szCs w:val="21"/>
              </w:rPr>
              <w:t>12分</w:t>
            </w:r>
          </w:p>
        </w:tc>
        <w:tc>
          <w:tcPr>
            <w:tcW w:w="985" w:type="dxa"/>
            <w:vAlign w:val="center"/>
          </w:tcPr>
          <w:p>
            <w:pPr>
              <w:jc w:val="center"/>
              <w:rPr>
                <w:rFonts w:ascii="宋体" w:hAnsi="宋体"/>
                <w:szCs w:val="21"/>
              </w:rPr>
            </w:pPr>
            <w:r>
              <w:rPr>
                <w:rFonts w:hint="eastAsia" w:ascii="宋体" w:hAnsi="宋体"/>
                <w:szCs w:val="21"/>
              </w:rPr>
              <w:t>15分</w:t>
            </w:r>
          </w:p>
        </w:tc>
        <w:tc>
          <w:tcPr>
            <w:tcW w:w="3821" w:type="dxa"/>
            <w:vMerge w:val="continue"/>
          </w:tcPr>
          <w:p>
            <w:pPr>
              <w:spacing w:line="240" w:lineRule="exact"/>
              <w:jc w:val="left"/>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863" w:hRule="atLeast"/>
        </w:trPr>
        <w:tc>
          <w:tcPr>
            <w:tcW w:w="575" w:type="dxa"/>
            <w:vMerge w:val="continue"/>
            <w:vAlign w:val="center"/>
          </w:tcPr>
          <w:p>
            <w:pPr>
              <w:spacing w:line="360" w:lineRule="auto"/>
              <w:jc w:val="center"/>
              <w:rPr>
                <w:rFonts w:ascii="宋体" w:hAnsi="宋体"/>
                <w:sz w:val="24"/>
              </w:rPr>
            </w:pPr>
          </w:p>
        </w:tc>
        <w:tc>
          <w:tcPr>
            <w:tcW w:w="1315" w:type="dxa"/>
            <w:gridSpan w:val="2"/>
            <w:vMerge w:val="restart"/>
            <w:vAlign w:val="center"/>
          </w:tcPr>
          <w:p>
            <w:pPr>
              <w:jc w:val="center"/>
            </w:pPr>
            <w:r>
              <w:rPr>
                <w:rFonts w:hint="eastAsia"/>
              </w:rPr>
              <w:t>B类</w:t>
            </w:r>
          </w:p>
        </w:tc>
        <w:tc>
          <w:tcPr>
            <w:tcW w:w="1387" w:type="dxa"/>
            <w:vAlign w:val="center"/>
          </w:tcPr>
          <w:p>
            <w:pPr>
              <w:jc w:val="center"/>
              <w:rPr>
                <w:rFonts w:ascii="宋体" w:hAnsi="宋体"/>
                <w:szCs w:val="21"/>
              </w:rPr>
            </w:pPr>
            <w:r>
              <w:rPr>
                <w:rFonts w:hint="eastAsia" w:ascii="宋体" w:hAnsi="宋体"/>
                <w:szCs w:val="21"/>
              </w:rPr>
              <w:t>不在A类范围内的其他</w:t>
            </w:r>
            <w:r>
              <w:rPr>
                <w:rFonts w:hint="eastAsia" w:ascii="宋体" w:hAnsi="宋体"/>
                <w:b/>
                <w:bCs/>
                <w:szCs w:val="21"/>
              </w:rPr>
              <w:t>国内</w:t>
            </w:r>
            <w:r>
              <w:rPr>
                <w:rFonts w:hint="eastAsia" w:ascii="宋体" w:hAnsi="宋体"/>
                <w:szCs w:val="21"/>
              </w:rPr>
              <w:t>EI期刊</w:t>
            </w:r>
          </w:p>
        </w:tc>
        <w:tc>
          <w:tcPr>
            <w:tcW w:w="1793" w:type="dxa"/>
            <w:gridSpan w:val="2"/>
            <w:vAlign w:val="center"/>
          </w:tcPr>
          <w:p>
            <w:pPr>
              <w:jc w:val="center"/>
              <w:rPr>
                <w:rFonts w:ascii="宋体" w:hAnsi="宋体"/>
                <w:szCs w:val="21"/>
              </w:rPr>
            </w:pPr>
            <w:r>
              <w:rPr>
                <w:rFonts w:hint="eastAsia" w:ascii="宋体" w:hAnsi="宋体"/>
                <w:szCs w:val="21"/>
              </w:rPr>
              <w:t>9分</w:t>
            </w:r>
          </w:p>
        </w:tc>
        <w:tc>
          <w:tcPr>
            <w:tcW w:w="3821" w:type="dxa"/>
            <w:vMerge w:val="continue"/>
          </w:tcPr>
          <w:p>
            <w:pPr>
              <w:spacing w:line="240" w:lineRule="exact"/>
              <w:jc w:val="left"/>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7" w:hRule="atLeast"/>
        </w:trPr>
        <w:tc>
          <w:tcPr>
            <w:tcW w:w="575" w:type="dxa"/>
            <w:vMerge w:val="continue"/>
            <w:vAlign w:val="center"/>
          </w:tcPr>
          <w:p>
            <w:pPr>
              <w:spacing w:line="360" w:lineRule="auto"/>
              <w:jc w:val="center"/>
              <w:rPr>
                <w:rFonts w:ascii="宋体" w:hAnsi="宋体"/>
                <w:sz w:val="24"/>
              </w:rPr>
            </w:pPr>
          </w:p>
        </w:tc>
        <w:tc>
          <w:tcPr>
            <w:tcW w:w="1315" w:type="dxa"/>
            <w:gridSpan w:val="2"/>
            <w:vMerge w:val="continue"/>
            <w:vAlign w:val="center"/>
          </w:tcPr>
          <w:p>
            <w:pPr>
              <w:jc w:val="center"/>
            </w:pPr>
          </w:p>
        </w:tc>
        <w:tc>
          <w:tcPr>
            <w:tcW w:w="1387" w:type="dxa"/>
            <w:vAlign w:val="center"/>
          </w:tcPr>
          <w:p>
            <w:pPr>
              <w:jc w:val="center"/>
              <w:rPr>
                <w:rFonts w:ascii="宋体" w:hAnsi="宋体"/>
                <w:szCs w:val="21"/>
              </w:rPr>
            </w:pPr>
            <w:r>
              <w:rPr>
                <w:rFonts w:hint="eastAsia"/>
                <w:szCs w:val="21"/>
              </w:rPr>
              <w:t>能电院三高期刊B类（含SCI三区及以下）</w:t>
            </w:r>
          </w:p>
        </w:tc>
        <w:tc>
          <w:tcPr>
            <w:tcW w:w="1793" w:type="dxa"/>
            <w:gridSpan w:val="2"/>
            <w:vAlign w:val="center"/>
          </w:tcPr>
          <w:p>
            <w:pPr>
              <w:jc w:val="center"/>
              <w:rPr>
                <w:rFonts w:ascii="宋体" w:hAnsi="宋体"/>
                <w:szCs w:val="21"/>
              </w:rPr>
            </w:pPr>
            <w:r>
              <w:rPr>
                <w:rFonts w:hint="eastAsia" w:ascii="宋体" w:hAnsi="宋体"/>
                <w:szCs w:val="21"/>
              </w:rPr>
              <w:t>6分</w:t>
            </w:r>
          </w:p>
        </w:tc>
        <w:tc>
          <w:tcPr>
            <w:tcW w:w="3821" w:type="dxa"/>
            <w:vMerge w:val="continue"/>
          </w:tcPr>
          <w:p>
            <w:pPr>
              <w:spacing w:line="240" w:lineRule="exact"/>
              <w:jc w:val="left"/>
              <w:rPr>
                <w:rFonts w:ascii="宋体" w:hAnsi="宋体"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114" w:hRule="atLeast"/>
        </w:trPr>
        <w:tc>
          <w:tcPr>
            <w:tcW w:w="575" w:type="dxa"/>
            <w:vMerge w:val="continue"/>
            <w:vAlign w:val="center"/>
          </w:tcPr>
          <w:p>
            <w:pPr>
              <w:spacing w:line="360" w:lineRule="auto"/>
              <w:jc w:val="center"/>
              <w:rPr>
                <w:rFonts w:ascii="宋体" w:hAnsi="宋体"/>
                <w:sz w:val="24"/>
              </w:rPr>
            </w:pPr>
          </w:p>
        </w:tc>
        <w:tc>
          <w:tcPr>
            <w:tcW w:w="1315" w:type="dxa"/>
            <w:gridSpan w:val="2"/>
            <w:vAlign w:val="center"/>
          </w:tcPr>
          <w:p>
            <w:pPr>
              <w:jc w:val="center"/>
            </w:pPr>
            <w:r>
              <w:rPr>
                <w:rFonts w:hint="eastAsia"/>
              </w:rPr>
              <w:t>能电院三高期刊C类</w:t>
            </w:r>
          </w:p>
        </w:tc>
        <w:tc>
          <w:tcPr>
            <w:tcW w:w="3180" w:type="dxa"/>
            <w:gridSpan w:val="3"/>
            <w:vAlign w:val="center"/>
          </w:tcPr>
          <w:p>
            <w:pPr>
              <w:jc w:val="center"/>
              <w:rPr>
                <w:rFonts w:ascii="宋体" w:hAnsi="宋体"/>
                <w:szCs w:val="21"/>
              </w:rPr>
            </w:pPr>
            <w:r>
              <w:rPr>
                <w:rFonts w:hint="eastAsia" w:ascii="宋体" w:hAnsi="宋体"/>
                <w:szCs w:val="21"/>
              </w:rPr>
              <w:t>2分</w:t>
            </w:r>
          </w:p>
        </w:tc>
        <w:tc>
          <w:tcPr>
            <w:tcW w:w="3821" w:type="dxa"/>
          </w:tcPr>
          <w:p>
            <w:pPr>
              <w:widowControl/>
              <w:spacing w:line="220" w:lineRule="exact"/>
              <w:jc w:val="left"/>
              <w:rPr>
                <w:rFonts w:ascii="宋体" w:hAnsi="宋体" w:cs="宋体"/>
                <w:kern w:val="0"/>
                <w:sz w:val="18"/>
                <w:szCs w:val="18"/>
              </w:rPr>
            </w:pPr>
            <w:r>
              <w:rPr>
                <w:rFonts w:hint="eastAsia" w:ascii="宋体" w:hAnsi="宋体" w:cs="宋体"/>
                <w:kern w:val="0"/>
                <w:sz w:val="18"/>
                <w:szCs w:val="18"/>
              </w:rPr>
              <w:t>1.论文第一署名单位应为河海大学，且研究生本人为第一作者（如为第二作者，则第一作者必须是其指导教师）。</w:t>
            </w:r>
          </w:p>
          <w:p>
            <w:pPr>
              <w:widowControl/>
              <w:spacing w:line="220" w:lineRule="exact"/>
              <w:jc w:val="left"/>
              <w:rPr>
                <w:rFonts w:ascii="宋体" w:hAnsi="宋体" w:cs="宋体"/>
                <w:kern w:val="0"/>
                <w:sz w:val="18"/>
                <w:szCs w:val="18"/>
              </w:rPr>
            </w:pPr>
            <w:r>
              <w:rPr>
                <w:rFonts w:hint="eastAsia" w:ascii="宋体" w:hAnsi="宋体" w:cs="宋体"/>
                <w:kern w:val="0"/>
                <w:sz w:val="18"/>
                <w:szCs w:val="18"/>
              </w:rPr>
              <w:t xml:space="preserve">2.EI检索会议论文必须提供检索报告，无检索报 </w:t>
            </w:r>
          </w:p>
          <w:p>
            <w:pPr>
              <w:spacing w:line="240" w:lineRule="exact"/>
              <w:jc w:val="left"/>
              <w:rPr>
                <w:rFonts w:ascii="宋体" w:hAnsi="宋体" w:cs="宋体"/>
                <w:kern w:val="0"/>
                <w:sz w:val="18"/>
                <w:szCs w:val="18"/>
              </w:rPr>
            </w:pPr>
            <w:r>
              <w:rPr>
                <w:rFonts w:hint="eastAsia" w:ascii="宋体" w:hAnsi="宋体" w:cs="宋体"/>
                <w:kern w:val="0"/>
                <w:sz w:val="18"/>
                <w:szCs w:val="18"/>
              </w:rPr>
              <w:t>告一律不加分。</w:t>
            </w:r>
          </w:p>
          <w:p>
            <w:pPr>
              <w:spacing w:line="240" w:lineRule="exact"/>
              <w:jc w:val="left"/>
              <w:rPr>
                <w:rFonts w:ascii="宋体" w:hAnsi="宋体" w:cs="宋体"/>
                <w:kern w:val="0"/>
                <w:sz w:val="18"/>
                <w:szCs w:val="18"/>
              </w:rPr>
            </w:pPr>
            <w:r>
              <w:rPr>
                <w:rFonts w:hint="eastAsia" w:ascii="宋体" w:hAnsi="宋体" w:cs="宋体"/>
                <w:kern w:val="0"/>
                <w:sz w:val="18"/>
                <w:szCs w:val="18"/>
              </w:rPr>
              <w:t>3.A、B、C类以河海大学高质量论文期刊及学术会议目录且推荐单位为能源与电气学院为准。（查询办法：河海大学信息门户-三高期刊，检索范围为能源与电气学院）。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114" w:hRule="atLeast"/>
        </w:trPr>
        <w:tc>
          <w:tcPr>
            <w:tcW w:w="575" w:type="dxa"/>
            <w:vMerge w:val="continue"/>
            <w:vAlign w:val="center"/>
          </w:tcPr>
          <w:p>
            <w:pPr>
              <w:spacing w:line="360" w:lineRule="auto"/>
              <w:jc w:val="center"/>
              <w:rPr>
                <w:rFonts w:ascii="宋体" w:hAnsi="宋体"/>
                <w:sz w:val="24"/>
              </w:rPr>
            </w:pPr>
          </w:p>
        </w:tc>
        <w:tc>
          <w:tcPr>
            <w:tcW w:w="1315" w:type="dxa"/>
            <w:gridSpan w:val="2"/>
            <w:vAlign w:val="center"/>
          </w:tcPr>
          <w:p>
            <w:pPr>
              <w:jc w:val="center"/>
            </w:pPr>
            <w:r>
              <w:rPr>
                <w:rFonts w:hint="eastAsia"/>
                <w:sz w:val="20"/>
                <w:szCs w:val="21"/>
              </w:rPr>
              <w:t>其他中文核心期刊、EI检索会议论文</w:t>
            </w:r>
          </w:p>
        </w:tc>
        <w:tc>
          <w:tcPr>
            <w:tcW w:w="3180" w:type="dxa"/>
            <w:gridSpan w:val="3"/>
            <w:vAlign w:val="center"/>
          </w:tcPr>
          <w:p>
            <w:pPr>
              <w:jc w:val="center"/>
              <w:rPr>
                <w:rFonts w:ascii="宋体" w:hAnsi="宋体"/>
                <w:szCs w:val="21"/>
              </w:rPr>
            </w:pPr>
            <w:r>
              <w:rPr>
                <w:rFonts w:hint="eastAsia" w:ascii="宋体" w:hAnsi="宋体"/>
                <w:szCs w:val="21"/>
              </w:rPr>
              <w:t>1分</w:t>
            </w:r>
          </w:p>
        </w:tc>
        <w:tc>
          <w:tcPr>
            <w:tcW w:w="3821" w:type="dxa"/>
          </w:tcPr>
          <w:p>
            <w:pPr>
              <w:spacing w:line="240" w:lineRule="exact"/>
              <w:jc w:val="left"/>
              <w:rPr>
                <w:rFonts w:ascii="宋体" w:hAnsi="宋体" w:cs="宋体"/>
                <w:kern w:val="0"/>
                <w:sz w:val="18"/>
                <w:szCs w:val="18"/>
              </w:rPr>
            </w:pPr>
            <w:r>
              <w:rPr>
                <w:rFonts w:hint="eastAsia" w:ascii="宋体" w:hAnsi="宋体" w:cs="宋体"/>
                <w:kern w:val="0"/>
                <w:sz w:val="18"/>
                <w:szCs w:val="18"/>
              </w:rPr>
              <w:t>1.论文第一署名单位应为河海大学，且研究生本人为第一作者（如为第二作者，则第一作者必须是其指导教师）。</w:t>
            </w:r>
          </w:p>
          <w:p>
            <w:pPr>
              <w:spacing w:line="240" w:lineRule="exact"/>
              <w:jc w:val="left"/>
              <w:rPr>
                <w:rFonts w:ascii="宋体" w:hAnsi="宋体" w:cs="宋体"/>
                <w:kern w:val="0"/>
                <w:sz w:val="18"/>
                <w:szCs w:val="18"/>
              </w:rPr>
            </w:pPr>
            <w:r>
              <w:rPr>
                <w:rFonts w:hint="eastAsia" w:ascii="宋体" w:hAnsi="宋体" w:cs="宋体"/>
                <w:kern w:val="0"/>
                <w:sz w:val="18"/>
                <w:szCs w:val="18"/>
              </w:rPr>
              <w:t>2.国内期刊论文需发表或录用（录用论文需有杂志社盖章的录用通知）。提供检索报告、封面、目录、文章首页、录用通知等相关证明材料。</w:t>
            </w:r>
          </w:p>
          <w:p>
            <w:pPr>
              <w:widowControl/>
              <w:spacing w:line="220" w:lineRule="exact"/>
              <w:jc w:val="left"/>
              <w:rPr>
                <w:rFonts w:ascii="宋体" w:hAnsi="宋体" w:cs="宋体"/>
                <w:kern w:val="0"/>
                <w:sz w:val="18"/>
                <w:szCs w:val="18"/>
              </w:rPr>
            </w:pPr>
            <w:r>
              <w:rPr>
                <w:rFonts w:hint="eastAsia" w:ascii="宋体" w:hAnsi="宋体" w:cs="宋体"/>
                <w:kern w:val="0"/>
                <w:sz w:val="18"/>
                <w:szCs w:val="18"/>
              </w:rPr>
              <w:t xml:space="preserve">3.EI检索会议论文必须提供检索报告，无检索报 </w:t>
            </w:r>
          </w:p>
          <w:p>
            <w:pPr>
              <w:spacing w:line="240" w:lineRule="exact"/>
              <w:jc w:val="left"/>
              <w:rPr>
                <w:rFonts w:ascii="宋体" w:hAnsi="宋体" w:cs="宋体"/>
                <w:kern w:val="0"/>
                <w:sz w:val="18"/>
                <w:szCs w:val="18"/>
              </w:rPr>
            </w:pPr>
            <w:r>
              <w:rPr>
                <w:rFonts w:hint="eastAsia" w:ascii="宋体" w:hAnsi="宋体" w:cs="宋体"/>
                <w:kern w:val="0"/>
                <w:sz w:val="18"/>
                <w:szCs w:val="18"/>
              </w:rPr>
              <w:t>告一律不加分。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381" w:hRule="atLeast"/>
        </w:trPr>
        <w:tc>
          <w:tcPr>
            <w:tcW w:w="575" w:type="dxa"/>
            <w:vMerge w:val="restart"/>
            <w:vAlign w:val="center"/>
          </w:tcPr>
          <w:p>
            <w:pPr>
              <w:spacing w:line="360" w:lineRule="auto"/>
              <w:jc w:val="center"/>
              <w:rPr>
                <w:rFonts w:ascii="宋体" w:hAnsi="宋体"/>
                <w:sz w:val="24"/>
              </w:rPr>
            </w:pPr>
            <w:r>
              <w:rPr>
                <w:rFonts w:hint="eastAsia" w:ascii="宋体" w:hAnsi="宋体"/>
                <w:sz w:val="24"/>
              </w:rPr>
              <w:t>其他</w:t>
            </w:r>
          </w:p>
        </w:tc>
        <w:tc>
          <w:tcPr>
            <w:tcW w:w="1315" w:type="dxa"/>
            <w:gridSpan w:val="2"/>
            <w:vAlign w:val="center"/>
          </w:tcPr>
          <w:p>
            <w:pPr>
              <w:jc w:val="center"/>
            </w:pPr>
            <w:r>
              <w:rPr>
                <w:rFonts w:hint="eastAsia"/>
              </w:rPr>
              <w:t>国家发明专利授权</w:t>
            </w:r>
          </w:p>
        </w:tc>
        <w:tc>
          <w:tcPr>
            <w:tcW w:w="3180" w:type="dxa"/>
            <w:gridSpan w:val="3"/>
            <w:vAlign w:val="center"/>
          </w:tcPr>
          <w:p>
            <w:pPr>
              <w:jc w:val="center"/>
              <w:rPr>
                <w:rFonts w:ascii="宋体" w:hAnsi="宋体"/>
                <w:szCs w:val="21"/>
              </w:rPr>
            </w:pPr>
            <w:r>
              <w:rPr>
                <w:rFonts w:hint="eastAsia" w:ascii="宋体" w:hAnsi="宋体"/>
                <w:szCs w:val="21"/>
              </w:rPr>
              <w:t xml:space="preserve"> 6分</w:t>
            </w:r>
          </w:p>
        </w:tc>
        <w:tc>
          <w:tcPr>
            <w:tcW w:w="3821" w:type="dxa"/>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1.专利授权需附授权书或授权通知书，以有授权专利号为认定标准，否则视为无效；</w:t>
            </w:r>
          </w:p>
          <w:p>
            <w:pPr>
              <w:widowControl/>
              <w:spacing w:line="240" w:lineRule="exact"/>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w:t>
            </w:r>
            <w:r>
              <w:rPr>
                <w:rFonts w:hint="eastAsia" w:ascii="宋体" w:hAnsi="宋体" w:cs="宋体"/>
                <w:kern w:val="0"/>
                <w:sz w:val="18"/>
                <w:szCs w:val="18"/>
              </w:rPr>
              <w:t>发明专利内容应与学科专业相关，或导师认可。</w:t>
            </w:r>
          </w:p>
          <w:p>
            <w:pPr>
              <w:widowControl/>
              <w:spacing w:line="240" w:lineRule="exact"/>
              <w:jc w:val="left"/>
              <w:rPr>
                <w:rFonts w:ascii="宋体" w:hAnsi="宋体" w:cs="宋体"/>
                <w:kern w:val="0"/>
                <w:sz w:val="18"/>
                <w:szCs w:val="18"/>
              </w:rPr>
            </w:pPr>
            <w:r>
              <w:rPr>
                <w:rFonts w:hint="eastAsia" w:ascii="宋体" w:hAnsi="宋体" w:cs="宋体"/>
                <w:kern w:val="0"/>
                <w:sz w:val="18"/>
                <w:szCs w:val="18"/>
              </w:rPr>
              <w:t>3.本人排序需位列前二，且如排序为第二，则第一申请人必须是其指导教师。</w:t>
            </w:r>
          </w:p>
          <w:p>
            <w:pPr>
              <w:spacing w:line="240" w:lineRule="exact"/>
              <w:jc w:val="left"/>
              <w:rPr>
                <w:rFonts w:ascii="宋体" w:hAnsi="宋体" w:cs="宋体"/>
                <w:kern w:val="0"/>
                <w:sz w:val="18"/>
                <w:szCs w:val="18"/>
              </w:rPr>
            </w:pPr>
            <w:r>
              <w:rPr>
                <w:rFonts w:hint="eastAsia" w:ascii="宋体" w:hAnsi="宋体" w:cs="宋体"/>
                <w:kern w:val="0"/>
                <w:sz w:val="18"/>
                <w:szCs w:val="18"/>
              </w:rPr>
              <w:t>4.专利申请人必须为河海大学。</w:t>
            </w:r>
          </w:p>
          <w:p>
            <w:pPr>
              <w:spacing w:line="240" w:lineRule="exact"/>
              <w:jc w:val="left"/>
              <w:rPr>
                <w:rFonts w:ascii="宋体" w:hAnsi="宋体" w:cs="宋体"/>
                <w:kern w:val="0"/>
                <w:sz w:val="18"/>
                <w:szCs w:val="18"/>
              </w:rPr>
            </w:pPr>
            <w:r>
              <w:rPr>
                <w:rFonts w:hint="eastAsia" w:ascii="宋体" w:hAnsi="宋体" w:cs="宋体"/>
                <w:kern w:val="0"/>
                <w:sz w:val="18"/>
                <w:szCs w:val="18"/>
              </w:rPr>
              <w:t>5.如上一年度国家发明专利受理已加分，后续年度该发明专利授权不再重复加分。</w:t>
            </w:r>
          </w:p>
          <w:p>
            <w:pPr>
              <w:spacing w:line="240" w:lineRule="exact"/>
              <w:jc w:val="left"/>
              <w:rPr>
                <w:rFonts w:ascii="宋体" w:hAnsi="宋体" w:cs="宋体"/>
                <w:kern w:val="0"/>
                <w:sz w:val="18"/>
                <w:szCs w:val="18"/>
              </w:rPr>
            </w:pPr>
            <w:r>
              <w:rPr>
                <w:rFonts w:hint="eastAsia" w:ascii="宋体" w:hAnsi="宋体" w:cs="宋体"/>
                <w:b/>
                <w:bCs/>
                <w:kern w:val="0"/>
                <w:sz w:val="18"/>
                <w:szCs w:val="18"/>
              </w:rPr>
              <w:t>6.授权发明专利，最多加12分。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09" w:hRule="atLeast"/>
        </w:trPr>
        <w:tc>
          <w:tcPr>
            <w:tcW w:w="575" w:type="dxa"/>
            <w:vMerge w:val="continue"/>
            <w:vAlign w:val="center"/>
          </w:tcPr>
          <w:p>
            <w:pPr>
              <w:spacing w:line="360" w:lineRule="auto"/>
              <w:jc w:val="center"/>
              <w:rPr>
                <w:rFonts w:ascii="宋体" w:hAnsi="宋体"/>
                <w:sz w:val="24"/>
              </w:rPr>
            </w:pPr>
          </w:p>
        </w:tc>
        <w:tc>
          <w:tcPr>
            <w:tcW w:w="1315" w:type="dxa"/>
            <w:gridSpan w:val="2"/>
            <w:vAlign w:val="center"/>
          </w:tcPr>
          <w:p>
            <w:pPr>
              <w:jc w:val="center"/>
            </w:pPr>
            <w:r>
              <w:rPr>
                <w:rFonts w:hint="eastAsia"/>
              </w:rPr>
              <w:t>国家发明专利受理、实用新型专利授权、软件著作权授权</w:t>
            </w:r>
          </w:p>
        </w:tc>
        <w:tc>
          <w:tcPr>
            <w:tcW w:w="3180" w:type="dxa"/>
            <w:gridSpan w:val="3"/>
            <w:vAlign w:val="center"/>
          </w:tcPr>
          <w:p>
            <w:pPr>
              <w:jc w:val="center"/>
              <w:rPr>
                <w:rFonts w:ascii="宋体" w:hAnsi="宋体"/>
                <w:szCs w:val="21"/>
              </w:rPr>
            </w:pPr>
            <w:r>
              <w:rPr>
                <w:rFonts w:hint="eastAsia" w:ascii="宋体" w:hAnsi="宋体"/>
                <w:szCs w:val="21"/>
              </w:rPr>
              <w:t>1分</w:t>
            </w:r>
          </w:p>
        </w:tc>
        <w:tc>
          <w:tcPr>
            <w:tcW w:w="3821" w:type="dxa"/>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1.发明专利受理需附受理证明；</w:t>
            </w:r>
          </w:p>
          <w:p>
            <w:pPr>
              <w:widowControl/>
              <w:spacing w:line="240" w:lineRule="exact"/>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w:t>
            </w:r>
            <w:r>
              <w:rPr>
                <w:rFonts w:hint="eastAsia" w:ascii="宋体" w:hAnsi="宋体" w:cs="宋体"/>
                <w:kern w:val="0"/>
                <w:sz w:val="18"/>
                <w:szCs w:val="18"/>
              </w:rPr>
              <w:t>发明专利内容应与学科专业相关，或导师认可。</w:t>
            </w:r>
          </w:p>
          <w:p>
            <w:pPr>
              <w:widowControl/>
              <w:spacing w:line="240" w:lineRule="exact"/>
              <w:jc w:val="left"/>
              <w:rPr>
                <w:rFonts w:ascii="宋体" w:hAnsi="宋体" w:cs="宋体"/>
                <w:kern w:val="0"/>
                <w:sz w:val="18"/>
                <w:szCs w:val="18"/>
              </w:rPr>
            </w:pPr>
            <w:r>
              <w:rPr>
                <w:rFonts w:hint="eastAsia" w:ascii="宋体" w:hAnsi="宋体" w:cs="宋体"/>
                <w:kern w:val="0"/>
                <w:sz w:val="18"/>
                <w:szCs w:val="18"/>
              </w:rPr>
              <w:t>3.本人排序需位列前二，且如排序为第二，则第一申请人必须是其指导教师。</w:t>
            </w:r>
          </w:p>
          <w:p>
            <w:pPr>
              <w:spacing w:line="240" w:lineRule="exact"/>
              <w:jc w:val="left"/>
              <w:rPr>
                <w:rFonts w:ascii="宋体" w:hAnsi="宋体" w:cs="宋体"/>
                <w:kern w:val="0"/>
                <w:sz w:val="18"/>
                <w:szCs w:val="18"/>
              </w:rPr>
            </w:pPr>
            <w:r>
              <w:rPr>
                <w:rFonts w:hint="eastAsia" w:ascii="宋体" w:hAnsi="宋体" w:cs="宋体"/>
                <w:kern w:val="0"/>
                <w:sz w:val="18"/>
                <w:szCs w:val="18"/>
              </w:rPr>
              <w:t>4.申请人必须为河海大学。</w:t>
            </w:r>
          </w:p>
          <w:p>
            <w:pPr>
              <w:spacing w:line="240" w:lineRule="exact"/>
              <w:jc w:val="left"/>
              <w:rPr>
                <w:rFonts w:ascii="宋体" w:hAnsi="宋体" w:cs="宋体"/>
                <w:kern w:val="0"/>
                <w:sz w:val="18"/>
                <w:szCs w:val="18"/>
              </w:rPr>
            </w:pPr>
            <w:r>
              <w:rPr>
                <w:rFonts w:hint="eastAsia" w:ascii="宋体" w:hAnsi="宋体" w:cs="宋体"/>
                <w:b/>
                <w:bCs/>
                <w:kern w:val="0"/>
                <w:sz w:val="18"/>
                <w:szCs w:val="18"/>
              </w:rPr>
              <w:t>5.硕士最多加2分，博士不加分。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050" w:hRule="atLeast"/>
        </w:trPr>
        <w:tc>
          <w:tcPr>
            <w:tcW w:w="575" w:type="dxa"/>
            <w:vMerge w:val="restart"/>
            <w:vAlign w:val="center"/>
          </w:tcPr>
          <w:p>
            <w:pPr>
              <w:spacing w:line="360" w:lineRule="auto"/>
              <w:jc w:val="center"/>
              <w:rPr>
                <w:rFonts w:ascii="宋体" w:hAnsi="宋体"/>
                <w:sz w:val="24"/>
              </w:rPr>
            </w:pPr>
            <w:r>
              <w:rPr>
                <w:rFonts w:hint="eastAsia" w:ascii="宋体" w:hAnsi="宋体"/>
                <w:sz w:val="24"/>
              </w:rPr>
              <w:t>科</w:t>
            </w:r>
          </w:p>
          <w:p>
            <w:pPr>
              <w:spacing w:line="360" w:lineRule="auto"/>
              <w:jc w:val="center"/>
              <w:rPr>
                <w:rFonts w:ascii="宋体" w:hAnsi="宋体"/>
                <w:sz w:val="24"/>
              </w:rPr>
            </w:pPr>
            <w:r>
              <w:rPr>
                <w:rFonts w:hint="eastAsia" w:ascii="宋体" w:hAnsi="宋体"/>
                <w:sz w:val="24"/>
              </w:rPr>
              <w:t>技</w:t>
            </w:r>
          </w:p>
          <w:p>
            <w:pPr>
              <w:spacing w:line="360" w:lineRule="auto"/>
              <w:jc w:val="center"/>
              <w:rPr>
                <w:rFonts w:ascii="宋体" w:hAnsi="宋体"/>
                <w:sz w:val="24"/>
              </w:rPr>
            </w:pPr>
            <w:r>
              <w:rPr>
                <w:rFonts w:hint="eastAsia" w:ascii="宋体" w:hAnsi="宋体"/>
                <w:sz w:val="24"/>
              </w:rPr>
              <w:t>类</w:t>
            </w:r>
          </w:p>
          <w:p>
            <w:pPr>
              <w:spacing w:line="360" w:lineRule="auto"/>
              <w:jc w:val="center"/>
              <w:rPr>
                <w:rFonts w:ascii="宋体" w:hAnsi="宋体"/>
                <w:sz w:val="24"/>
              </w:rPr>
            </w:pPr>
            <w:r>
              <w:rPr>
                <w:rFonts w:hint="eastAsia" w:ascii="宋体" w:hAnsi="宋体"/>
                <w:sz w:val="24"/>
              </w:rPr>
              <w:t>竞</w:t>
            </w:r>
          </w:p>
          <w:p>
            <w:pPr>
              <w:spacing w:line="360" w:lineRule="auto"/>
              <w:jc w:val="center"/>
              <w:rPr>
                <w:rFonts w:ascii="宋体" w:hAnsi="宋体"/>
                <w:sz w:val="24"/>
              </w:rPr>
            </w:pPr>
            <w:r>
              <w:rPr>
                <w:rFonts w:hint="eastAsia" w:ascii="宋体" w:hAnsi="宋体"/>
                <w:sz w:val="24"/>
              </w:rPr>
              <w:t>赛</w:t>
            </w:r>
          </w:p>
        </w:tc>
        <w:tc>
          <w:tcPr>
            <w:tcW w:w="1315" w:type="dxa"/>
            <w:gridSpan w:val="2"/>
            <w:vAlign w:val="center"/>
          </w:tcPr>
          <w:p>
            <w:pPr>
              <w:jc w:val="center"/>
            </w:pPr>
            <w:r>
              <w:rPr>
                <w:rFonts w:hint="eastAsia"/>
              </w:rPr>
              <w:t>I类竞赛</w:t>
            </w:r>
          </w:p>
        </w:tc>
        <w:tc>
          <w:tcPr>
            <w:tcW w:w="3180" w:type="dxa"/>
            <w:gridSpan w:val="3"/>
            <w:vAlign w:val="center"/>
          </w:tcPr>
          <w:p>
            <w:pPr>
              <w:widowControl/>
              <w:spacing w:line="240" w:lineRule="exact"/>
              <w:jc w:val="center"/>
              <w:rPr>
                <w:rFonts w:ascii="宋体" w:hAnsi="宋体" w:cs="宋体"/>
                <w:kern w:val="0"/>
                <w:szCs w:val="21"/>
              </w:rPr>
            </w:pPr>
            <w:r>
              <w:rPr>
                <w:rFonts w:hint="eastAsia" w:ascii="宋体" w:hAnsi="宋体" w:cs="宋体"/>
                <w:kern w:val="0"/>
                <w:szCs w:val="21"/>
              </w:rPr>
              <w:t xml:space="preserve">  一等奖   12分</w:t>
            </w:r>
          </w:p>
          <w:p>
            <w:pPr>
              <w:widowControl/>
              <w:spacing w:line="240" w:lineRule="exact"/>
              <w:jc w:val="center"/>
              <w:rPr>
                <w:rFonts w:ascii="宋体" w:hAnsi="宋体" w:cs="宋体"/>
                <w:kern w:val="0"/>
                <w:szCs w:val="21"/>
              </w:rPr>
            </w:pPr>
            <w:r>
              <w:rPr>
                <w:rFonts w:hint="eastAsia" w:ascii="宋体" w:hAnsi="宋体" w:cs="宋体"/>
                <w:kern w:val="0"/>
                <w:szCs w:val="21"/>
              </w:rPr>
              <w:t>二等奖  6分</w:t>
            </w:r>
          </w:p>
          <w:p>
            <w:pPr>
              <w:widowControl/>
              <w:spacing w:line="240" w:lineRule="exact"/>
              <w:jc w:val="center"/>
              <w:rPr>
                <w:rFonts w:ascii="宋体" w:hAnsi="宋体" w:cs="宋体"/>
                <w:kern w:val="0"/>
                <w:szCs w:val="21"/>
              </w:rPr>
            </w:pPr>
            <w:r>
              <w:rPr>
                <w:rFonts w:hint="eastAsia" w:ascii="宋体" w:hAnsi="宋体" w:cs="宋体"/>
                <w:kern w:val="0"/>
                <w:szCs w:val="21"/>
              </w:rPr>
              <w:t>三等奖   3分</w:t>
            </w:r>
          </w:p>
          <w:p>
            <w:pPr>
              <w:widowControl/>
              <w:spacing w:line="240" w:lineRule="exact"/>
              <w:jc w:val="center"/>
              <w:rPr>
                <w:rFonts w:ascii="宋体" w:hAnsi="宋体" w:cs="宋体"/>
                <w:kern w:val="0"/>
                <w:sz w:val="18"/>
                <w:szCs w:val="18"/>
              </w:rPr>
            </w:pPr>
            <w:r>
              <w:rPr>
                <w:rFonts w:hint="eastAsia" w:ascii="宋体" w:hAnsi="宋体" w:cs="宋体"/>
                <w:kern w:val="0"/>
                <w:szCs w:val="21"/>
              </w:rPr>
              <w:t>优秀奖   2分</w:t>
            </w:r>
          </w:p>
        </w:tc>
        <w:tc>
          <w:tcPr>
            <w:tcW w:w="3821" w:type="dxa"/>
            <w:vMerge w:val="restart"/>
          </w:tcPr>
          <w:p>
            <w:pPr>
              <w:widowControl/>
              <w:spacing w:line="220" w:lineRule="exact"/>
              <w:jc w:val="left"/>
              <w:rPr>
                <w:rFonts w:ascii="宋体" w:hAnsi="宋体" w:cs="宋体"/>
                <w:kern w:val="0"/>
                <w:sz w:val="18"/>
                <w:szCs w:val="18"/>
              </w:rPr>
            </w:pPr>
            <w:r>
              <w:rPr>
                <w:rFonts w:hint="eastAsia" w:ascii="宋体" w:hAnsi="宋体" w:cs="宋体"/>
                <w:kern w:val="0"/>
                <w:sz w:val="18"/>
                <w:szCs w:val="18"/>
              </w:rPr>
              <w:t>1.科技类竞赛应该由国家教育部门举办和认可，由奖学金评定小组老师审核同意，方可加分，加分必须有证书，证书需列出获奖者姓名，如有单位署名应为河海大学或河海大学能源与电气学院；</w:t>
            </w:r>
          </w:p>
          <w:p>
            <w:pPr>
              <w:widowControl/>
              <w:spacing w:line="220" w:lineRule="exact"/>
              <w:jc w:val="lef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参加</w:t>
            </w:r>
            <w:r>
              <w:rPr>
                <w:rFonts w:hint="eastAsia" w:ascii="宋体" w:hAnsi="宋体" w:cs="宋体"/>
                <w:kern w:val="0"/>
                <w:sz w:val="18"/>
                <w:szCs w:val="18"/>
              </w:rPr>
              <w:t>“挑战杯”、“创青春”、“互联网+”</w:t>
            </w:r>
            <w:r>
              <w:rPr>
                <w:rFonts w:ascii="宋体" w:hAnsi="宋体" w:cs="宋体"/>
                <w:kern w:val="0"/>
                <w:sz w:val="18"/>
                <w:szCs w:val="18"/>
              </w:rPr>
              <w:t>获</w:t>
            </w:r>
            <w:r>
              <w:rPr>
                <w:rFonts w:hint="eastAsia" w:ascii="宋体" w:hAnsi="宋体" w:cs="宋体"/>
                <w:kern w:val="0"/>
                <w:sz w:val="18"/>
                <w:szCs w:val="18"/>
              </w:rPr>
              <w:t>I类、III类优秀奖及以上</w:t>
            </w:r>
            <w:r>
              <w:rPr>
                <w:rFonts w:ascii="宋体" w:hAnsi="宋体" w:cs="宋体"/>
                <w:kern w:val="0"/>
                <w:sz w:val="18"/>
                <w:szCs w:val="18"/>
              </w:rPr>
              <w:t>，</w:t>
            </w:r>
            <w:r>
              <w:rPr>
                <w:rFonts w:hint="eastAsia" w:ascii="宋体" w:hAnsi="宋体" w:cs="宋体"/>
                <w:kern w:val="0"/>
                <w:sz w:val="18"/>
                <w:szCs w:val="18"/>
              </w:rPr>
              <w:t>依据获奖层级，应在原有等级上，再加5分</w:t>
            </w:r>
            <w:r>
              <w:rPr>
                <w:rFonts w:ascii="宋体" w:hAnsi="宋体" w:cs="宋体"/>
                <w:kern w:val="0"/>
                <w:sz w:val="18"/>
                <w:szCs w:val="18"/>
              </w:rPr>
              <w:t>。</w:t>
            </w:r>
          </w:p>
          <w:p>
            <w:pPr>
              <w:widowControl/>
              <w:spacing w:line="220" w:lineRule="exact"/>
              <w:jc w:val="left"/>
              <w:rPr>
                <w:rFonts w:ascii="宋体" w:hAnsi="宋体" w:cs="宋体"/>
                <w:kern w:val="0"/>
                <w:sz w:val="18"/>
                <w:szCs w:val="18"/>
              </w:rPr>
            </w:pPr>
            <w:r>
              <w:rPr>
                <w:rFonts w:ascii="宋体" w:hAnsi="宋体" w:cs="宋体"/>
                <w:kern w:val="0"/>
                <w:sz w:val="18"/>
                <w:szCs w:val="18"/>
              </w:rPr>
              <w:t>3</w:t>
            </w:r>
            <w:r>
              <w:rPr>
                <w:rFonts w:hint="eastAsia" w:ascii="宋体" w:hAnsi="宋体" w:cs="宋体"/>
                <w:kern w:val="0"/>
                <w:sz w:val="18"/>
                <w:szCs w:val="18"/>
              </w:rPr>
              <w:t>. 同个作品如获其他等级奖项仅能加一个最高等级分。</w:t>
            </w:r>
          </w:p>
          <w:p>
            <w:pPr>
              <w:widowControl/>
              <w:spacing w:line="220" w:lineRule="exact"/>
              <w:jc w:val="left"/>
              <w:rPr>
                <w:rFonts w:ascii="宋体" w:hAnsi="宋体" w:cs="宋体"/>
                <w:kern w:val="0"/>
                <w:sz w:val="18"/>
                <w:szCs w:val="18"/>
              </w:rPr>
            </w:pPr>
            <w:r>
              <w:rPr>
                <w:rFonts w:ascii="宋体" w:hAnsi="宋体" w:cs="宋体"/>
                <w:kern w:val="0"/>
                <w:sz w:val="18"/>
                <w:szCs w:val="18"/>
              </w:rPr>
              <w:t>4.</w:t>
            </w:r>
            <w:r>
              <w:rPr>
                <w:rFonts w:hint="eastAsia" w:ascii="宋体" w:hAnsi="宋体" w:cs="宋体"/>
                <w:b/>
                <w:bCs/>
                <w:kern w:val="0"/>
                <w:sz w:val="18"/>
                <w:szCs w:val="18"/>
              </w:rPr>
              <w:t>团队第1-3名加分权重100%，第4-6名加分权重50%，第7名及以后加分权重10%。</w:t>
            </w:r>
          </w:p>
          <w:p>
            <w:pPr>
              <w:widowControl/>
              <w:spacing w:line="220" w:lineRule="exact"/>
              <w:jc w:val="left"/>
              <w:rPr>
                <w:rFonts w:ascii="宋体" w:hAnsi="宋体" w:cs="宋体"/>
                <w:kern w:val="0"/>
                <w:sz w:val="18"/>
                <w:szCs w:val="18"/>
              </w:rPr>
            </w:pPr>
            <w:r>
              <w:rPr>
                <w:rFonts w:ascii="宋体" w:hAnsi="宋体" w:cs="宋体"/>
                <w:kern w:val="0"/>
                <w:sz w:val="18"/>
                <w:szCs w:val="18"/>
              </w:rPr>
              <w:t>5.</w:t>
            </w:r>
            <w:r>
              <w:rPr>
                <w:rFonts w:hint="eastAsia" w:ascii="宋体" w:hAnsi="宋体" w:cs="宋体"/>
                <w:kern w:val="0"/>
                <w:sz w:val="18"/>
                <w:szCs w:val="18"/>
              </w:rPr>
              <w:t>成功参赛奖励加分的鉴定要求必须提供证明完整提交参赛作品比赛结果已经出来，未获奖。最多可以加两项比赛，其余不予加分。参加全国大学生英语竞赛成绩应高于全校平均分。该项交由学院奖学金审核组审核，予以公示确定无误后方可加分。部分奖学金评定中，如国家奖学金、单项奖学金，该项不列为加分项目。</w:t>
            </w:r>
          </w:p>
          <w:p>
            <w:pPr>
              <w:widowControl/>
              <w:spacing w:line="220" w:lineRule="exact"/>
              <w:jc w:val="left"/>
              <w:rPr>
                <w:rFonts w:ascii="宋体" w:hAnsi="宋体" w:cs="宋体"/>
                <w:kern w:val="0"/>
                <w:sz w:val="18"/>
                <w:szCs w:val="18"/>
              </w:rPr>
            </w:pPr>
            <w:r>
              <w:rPr>
                <w:rFonts w:hint="eastAsia" w:ascii="宋体" w:hAnsi="宋体" w:cs="宋体"/>
                <w:kern w:val="0"/>
                <w:sz w:val="18"/>
                <w:szCs w:val="18"/>
              </w:rPr>
              <w:t>6.同一作品在不同级别比赛中获奖，得分按最高分加分。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162" w:hRule="atLeast"/>
        </w:trPr>
        <w:tc>
          <w:tcPr>
            <w:tcW w:w="575" w:type="dxa"/>
            <w:vMerge w:val="continue"/>
            <w:vAlign w:val="center"/>
          </w:tcPr>
          <w:p>
            <w:pPr>
              <w:spacing w:line="360" w:lineRule="auto"/>
              <w:jc w:val="center"/>
              <w:rPr>
                <w:rFonts w:ascii="宋体" w:hAnsi="宋体"/>
                <w:sz w:val="24"/>
              </w:rPr>
            </w:pPr>
          </w:p>
        </w:tc>
        <w:tc>
          <w:tcPr>
            <w:tcW w:w="1315" w:type="dxa"/>
            <w:gridSpan w:val="2"/>
            <w:vAlign w:val="center"/>
          </w:tcPr>
          <w:p>
            <w:pPr>
              <w:jc w:val="center"/>
            </w:pPr>
            <w:r>
              <w:rPr>
                <w:rFonts w:hint="eastAsia"/>
              </w:rPr>
              <w:t>II类竞赛</w:t>
            </w:r>
          </w:p>
        </w:tc>
        <w:tc>
          <w:tcPr>
            <w:tcW w:w="3180" w:type="dxa"/>
            <w:gridSpan w:val="3"/>
            <w:vAlign w:val="center"/>
          </w:tcPr>
          <w:p>
            <w:pPr>
              <w:widowControl/>
              <w:spacing w:line="240" w:lineRule="exact"/>
              <w:jc w:val="center"/>
              <w:rPr>
                <w:rFonts w:ascii="宋体" w:hAnsi="宋体" w:cs="宋体"/>
                <w:kern w:val="0"/>
                <w:szCs w:val="21"/>
              </w:rPr>
            </w:pPr>
            <w:r>
              <w:rPr>
                <w:rFonts w:hint="eastAsia" w:ascii="宋体" w:hAnsi="宋体" w:cs="宋体"/>
                <w:kern w:val="0"/>
                <w:szCs w:val="21"/>
              </w:rPr>
              <w:t>一等奖   6分</w:t>
            </w:r>
          </w:p>
          <w:p>
            <w:pPr>
              <w:widowControl/>
              <w:spacing w:line="240" w:lineRule="exact"/>
              <w:jc w:val="center"/>
              <w:rPr>
                <w:rFonts w:ascii="宋体" w:hAnsi="宋体" w:cs="宋体"/>
                <w:kern w:val="0"/>
                <w:szCs w:val="21"/>
              </w:rPr>
            </w:pPr>
            <w:r>
              <w:rPr>
                <w:rFonts w:hint="eastAsia" w:ascii="宋体" w:hAnsi="宋体" w:cs="宋体"/>
                <w:kern w:val="0"/>
                <w:szCs w:val="21"/>
              </w:rPr>
              <w:t>二等奖   3分</w:t>
            </w:r>
          </w:p>
          <w:p>
            <w:pPr>
              <w:widowControl/>
              <w:spacing w:line="240" w:lineRule="exact"/>
              <w:jc w:val="center"/>
              <w:rPr>
                <w:rFonts w:ascii="宋体" w:hAnsi="宋体" w:cs="宋体"/>
                <w:kern w:val="0"/>
                <w:szCs w:val="21"/>
              </w:rPr>
            </w:pPr>
            <w:r>
              <w:rPr>
                <w:rFonts w:hint="eastAsia" w:ascii="宋体" w:hAnsi="宋体" w:cs="宋体"/>
                <w:kern w:val="0"/>
                <w:szCs w:val="21"/>
              </w:rPr>
              <w:t>三等奖  2分</w:t>
            </w:r>
          </w:p>
          <w:p>
            <w:pPr>
              <w:widowControl/>
              <w:spacing w:line="240" w:lineRule="exact"/>
              <w:jc w:val="center"/>
              <w:rPr>
                <w:rFonts w:ascii="宋体" w:hAnsi="宋体" w:cs="宋体"/>
                <w:kern w:val="0"/>
                <w:szCs w:val="21"/>
              </w:rPr>
            </w:pPr>
            <w:r>
              <w:rPr>
                <w:rFonts w:hint="eastAsia" w:ascii="宋体" w:hAnsi="宋体" w:cs="宋体"/>
                <w:kern w:val="0"/>
                <w:szCs w:val="21"/>
              </w:rPr>
              <w:t>优秀奖   1分</w:t>
            </w:r>
          </w:p>
        </w:tc>
        <w:tc>
          <w:tcPr>
            <w:tcW w:w="3821" w:type="dxa"/>
            <w:vMerge w:val="continue"/>
          </w:tcPr>
          <w:p>
            <w:pPr>
              <w:widowControl/>
              <w:spacing w:line="220" w:lineRule="exact"/>
              <w:jc w:val="left"/>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436" w:hRule="atLeast"/>
        </w:trPr>
        <w:tc>
          <w:tcPr>
            <w:tcW w:w="575" w:type="dxa"/>
            <w:vMerge w:val="continue"/>
            <w:vAlign w:val="center"/>
          </w:tcPr>
          <w:p>
            <w:pPr>
              <w:jc w:val="center"/>
              <w:rPr>
                <w:rFonts w:ascii="宋体" w:hAnsi="宋体"/>
                <w:sz w:val="24"/>
              </w:rPr>
            </w:pPr>
          </w:p>
        </w:tc>
        <w:tc>
          <w:tcPr>
            <w:tcW w:w="1315" w:type="dxa"/>
            <w:gridSpan w:val="2"/>
            <w:vAlign w:val="center"/>
          </w:tcPr>
          <w:p>
            <w:pPr>
              <w:jc w:val="center"/>
            </w:pPr>
            <w:r>
              <w:rPr>
                <w:rFonts w:hint="eastAsia"/>
              </w:rPr>
              <w:t>III类竞赛</w:t>
            </w:r>
          </w:p>
        </w:tc>
        <w:tc>
          <w:tcPr>
            <w:tcW w:w="3180" w:type="dxa"/>
            <w:gridSpan w:val="3"/>
            <w:vAlign w:val="center"/>
          </w:tcPr>
          <w:p>
            <w:pPr>
              <w:widowControl/>
              <w:spacing w:line="240" w:lineRule="exact"/>
              <w:jc w:val="center"/>
              <w:rPr>
                <w:rFonts w:ascii="宋体" w:hAnsi="宋体" w:cs="宋体"/>
                <w:kern w:val="0"/>
                <w:szCs w:val="21"/>
              </w:rPr>
            </w:pPr>
            <w:r>
              <w:rPr>
                <w:rFonts w:hint="eastAsia" w:ascii="宋体" w:hAnsi="宋体" w:cs="宋体"/>
                <w:kern w:val="0"/>
                <w:szCs w:val="21"/>
              </w:rPr>
              <w:t>特等奖   6分</w:t>
            </w:r>
          </w:p>
          <w:p>
            <w:pPr>
              <w:widowControl/>
              <w:spacing w:line="240" w:lineRule="exact"/>
              <w:jc w:val="center"/>
              <w:rPr>
                <w:rFonts w:ascii="宋体" w:hAnsi="宋体" w:cs="宋体"/>
                <w:kern w:val="0"/>
                <w:szCs w:val="21"/>
              </w:rPr>
            </w:pPr>
            <w:r>
              <w:rPr>
                <w:rFonts w:hint="eastAsia" w:ascii="宋体" w:hAnsi="宋体" w:cs="宋体"/>
                <w:kern w:val="0"/>
                <w:szCs w:val="21"/>
              </w:rPr>
              <w:t>一等奖   3分</w:t>
            </w:r>
          </w:p>
          <w:p>
            <w:pPr>
              <w:widowControl/>
              <w:spacing w:line="240" w:lineRule="exact"/>
              <w:jc w:val="center"/>
              <w:rPr>
                <w:rFonts w:ascii="宋体" w:hAnsi="宋体" w:cs="宋体"/>
                <w:kern w:val="0"/>
                <w:szCs w:val="21"/>
              </w:rPr>
            </w:pPr>
            <w:r>
              <w:rPr>
                <w:rFonts w:hint="eastAsia" w:ascii="宋体" w:hAnsi="宋体" w:cs="宋体"/>
                <w:kern w:val="0"/>
                <w:szCs w:val="21"/>
              </w:rPr>
              <w:t>二等奖   2分</w:t>
            </w:r>
          </w:p>
          <w:p>
            <w:pPr>
              <w:widowControl/>
              <w:spacing w:line="240" w:lineRule="exact"/>
              <w:jc w:val="center"/>
              <w:rPr>
                <w:rFonts w:ascii="宋体" w:hAnsi="宋体" w:cs="宋体"/>
                <w:kern w:val="0"/>
                <w:szCs w:val="21"/>
              </w:rPr>
            </w:pPr>
            <w:r>
              <w:rPr>
                <w:rFonts w:hint="eastAsia" w:ascii="宋体" w:hAnsi="宋体" w:cs="宋体"/>
                <w:kern w:val="0"/>
                <w:szCs w:val="21"/>
              </w:rPr>
              <w:t>三等奖  1分</w:t>
            </w:r>
          </w:p>
          <w:p>
            <w:pPr>
              <w:widowControl/>
              <w:spacing w:line="240" w:lineRule="exact"/>
              <w:jc w:val="center"/>
              <w:rPr>
                <w:rFonts w:ascii="宋体" w:hAnsi="宋体" w:cs="宋体"/>
                <w:kern w:val="0"/>
                <w:sz w:val="18"/>
                <w:szCs w:val="18"/>
              </w:rPr>
            </w:pPr>
            <w:r>
              <w:rPr>
                <w:rFonts w:hint="eastAsia" w:ascii="宋体" w:hAnsi="宋体" w:cs="宋体"/>
                <w:kern w:val="0"/>
                <w:szCs w:val="21"/>
              </w:rPr>
              <w:t>优秀奖   0.5分</w:t>
            </w:r>
          </w:p>
        </w:tc>
        <w:tc>
          <w:tcPr>
            <w:tcW w:w="3821"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762" w:hRule="atLeast"/>
        </w:trPr>
        <w:tc>
          <w:tcPr>
            <w:tcW w:w="575" w:type="dxa"/>
            <w:vMerge w:val="continue"/>
            <w:vAlign w:val="center"/>
          </w:tcPr>
          <w:p>
            <w:pPr>
              <w:jc w:val="center"/>
              <w:rPr>
                <w:rFonts w:ascii="宋体" w:hAnsi="宋体"/>
                <w:sz w:val="24"/>
              </w:rPr>
            </w:pPr>
          </w:p>
        </w:tc>
        <w:tc>
          <w:tcPr>
            <w:tcW w:w="1315" w:type="dxa"/>
            <w:gridSpan w:val="2"/>
            <w:vAlign w:val="center"/>
          </w:tcPr>
          <w:p>
            <w:pPr>
              <w:jc w:val="left"/>
            </w:pPr>
            <w:r>
              <w:rPr>
                <w:rFonts w:hint="eastAsia"/>
              </w:rPr>
              <w:t>校内选拔竞赛获奖</w:t>
            </w:r>
          </w:p>
        </w:tc>
        <w:tc>
          <w:tcPr>
            <w:tcW w:w="3180" w:type="dxa"/>
            <w:gridSpan w:val="3"/>
            <w:vAlign w:val="center"/>
          </w:tcPr>
          <w:p>
            <w:pPr>
              <w:spacing w:line="240" w:lineRule="exact"/>
              <w:ind w:firstLine="630" w:firstLineChars="300"/>
              <w:rPr>
                <w:rFonts w:ascii="宋体" w:hAnsi="宋体" w:cs="宋体"/>
                <w:kern w:val="0"/>
                <w:szCs w:val="21"/>
              </w:rPr>
            </w:pPr>
            <w:r>
              <w:rPr>
                <w:rFonts w:hint="eastAsia" w:ascii="宋体" w:hAnsi="宋体" w:cs="宋体"/>
                <w:kern w:val="0"/>
                <w:szCs w:val="21"/>
              </w:rPr>
              <w:t>一等奖</w:t>
            </w:r>
            <w:r>
              <w:rPr>
                <w:rFonts w:ascii="宋体" w:hAnsi="宋体" w:cs="宋体"/>
                <w:kern w:val="0"/>
                <w:szCs w:val="21"/>
              </w:rPr>
              <w:t>1</w:t>
            </w:r>
            <w:r>
              <w:rPr>
                <w:rFonts w:hint="eastAsia" w:ascii="宋体" w:hAnsi="宋体" w:cs="宋体"/>
                <w:kern w:val="0"/>
                <w:szCs w:val="21"/>
              </w:rPr>
              <w:t>分</w:t>
            </w:r>
          </w:p>
          <w:p>
            <w:pPr>
              <w:spacing w:line="240" w:lineRule="exact"/>
              <w:jc w:val="center"/>
              <w:rPr>
                <w:rFonts w:ascii="宋体" w:hAnsi="宋体" w:cs="宋体"/>
                <w:kern w:val="0"/>
                <w:szCs w:val="21"/>
              </w:rPr>
            </w:pPr>
            <w:r>
              <w:rPr>
                <w:rFonts w:hint="eastAsia" w:ascii="宋体" w:hAnsi="宋体" w:cs="宋体"/>
                <w:kern w:val="0"/>
                <w:szCs w:val="21"/>
              </w:rPr>
              <w:t>二等奖 0.</w:t>
            </w:r>
            <w:r>
              <w:rPr>
                <w:rFonts w:ascii="宋体" w:hAnsi="宋体" w:cs="宋体"/>
                <w:kern w:val="0"/>
                <w:szCs w:val="21"/>
              </w:rPr>
              <w:t>8</w:t>
            </w:r>
            <w:r>
              <w:rPr>
                <w:rFonts w:hint="eastAsia" w:ascii="宋体" w:hAnsi="宋体" w:cs="宋体"/>
                <w:kern w:val="0"/>
                <w:szCs w:val="21"/>
              </w:rPr>
              <w:t>分</w:t>
            </w:r>
          </w:p>
          <w:p>
            <w:pPr>
              <w:spacing w:line="240" w:lineRule="exact"/>
              <w:jc w:val="center"/>
              <w:rPr>
                <w:rFonts w:ascii="宋体" w:hAnsi="宋体" w:cs="宋体"/>
                <w:kern w:val="0"/>
                <w:szCs w:val="21"/>
              </w:rPr>
            </w:pPr>
            <w:r>
              <w:rPr>
                <w:rFonts w:hint="eastAsia" w:ascii="宋体" w:hAnsi="宋体" w:cs="宋体"/>
                <w:kern w:val="0"/>
                <w:szCs w:val="21"/>
              </w:rPr>
              <w:t>三等奖 0.5分</w:t>
            </w:r>
          </w:p>
        </w:tc>
        <w:tc>
          <w:tcPr>
            <w:tcW w:w="3821"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40" w:hRule="atLeast"/>
        </w:trPr>
        <w:tc>
          <w:tcPr>
            <w:tcW w:w="575" w:type="dxa"/>
            <w:vMerge w:val="continue"/>
            <w:vAlign w:val="center"/>
          </w:tcPr>
          <w:p>
            <w:pPr>
              <w:jc w:val="center"/>
              <w:rPr>
                <w:rFonts w:ascii="宋体" w:hAnsi="宋体"/>
                <w:sz w:val="24"/>
              </w:rPr>
            </w:pPr>
          </w:p>
        </w:tc>
        <w:tc>
          <w:tcPr>
            <w:tcW w:w="1315" w:type="dxa"/>
            <w:gridSpan w:val="2"/>
            <w:vAlign w:val="center"/>
          </w:tcPr>
          <w:p>
            <w:pPr>
              <w:jc w:val="left"/>
            </w:pPr>
            <w:r>
              <w:rPr>
                <w:rFonts w:hint="eastAsia"/>
              </w:rPr>
              <w:t>成功提交作品、未获奖；成功参赛奖</w:t>
            </w:r>
          </w:p>
        </w:tc>
        <w:tc>
          <w:tcPr>
            <w:tcW w:w="3180" w:type="dxa"/>
            <w:gridSpan w:val="3"/>
            <w:vAlign w:val="center"/>
          </w:tcPr>
          <w:p>
            <w:pPr>
              <w:spacing w:line="220" w:lineRule="exact"/>
              <w:ind w:firstLine="420" w:firstLineChars="200"/>
              <w:rPr>
                <w:rFonts w:ascii="宋体" w:hAnsi="宋体" w:cs="宋体"/>
                <w:kern w:val="0"/>
                <w:szCs w:val="21"/>
              </w:rPr>
            </w:pPr>
            <w:r>
              <w:rPr>
                <w:rFonts w:hint="eastAsia" w:ascii="宋体" w:hAnsi="宋体" w:cs="宋体"/>
                <w:kern w:val="0"/>
                <w:szCs w:val="21"/>
              </w:rPr>
              <w:t>0</w:t>
            </w:r>
            <w:r>
              <w:rPr>
                <w:rFonts w:ascii="宋体" w:hAnsi="宋体" w:cs="宋体"/>
                <w:kern w:val="0"/>
                <w:szCs w:val="21"/>
              </w:rPr>
              <w:t>.2</w:t>
            </w:r>
            <w:r>
              <w:rPr>
                <w:rFonts w:hint="eastAsia" w:ascii="宋体" w:hAnsi="宋体" w:cs="宋体"/>
                <w:kern w:val="0"/>
                <w:szCs w:val="21"/>
              </w:rPr>
              <w:t>分</w:t>
            </w:r>
          </w:p>
        </w:tc>
        <w:tc>
          <w:tcPr>
            <w:tcW w:w="3821"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575" w:type="dxa"/>
            <w:vAlign w:val="center"/>
          </w:tcPr>
          <w:p>
            <w:pPr>
              <w:jc w:val="center"/>
              <w:rPr>
                <w:rFonts w:ascii="宋体" w:hAnsi="宋体"/>
                <w:sz w:val="24"/>
                <w:highlight w:val="yellow"/>
              </w:rPr>
            </w:pPr>
            <w:r>
              <w:rPr>
                <w:rFonts w:hint="eastAsia" w:ascii="宋体" w:hAnsi="宋体"/>
                <w:sz w:val="24"/>
                <w:highlight w:val="yellow"/>
              </w:rPr>
              <w:t>实践成果</w:t>
            </w:r>
          </w:p>
        </w:tc>
        <w:tc>
          <w:tcPr>
            <w:tcW w:w="1315" w:type="dxa"/>
            <w:gridSpan w:val="2"/>
            <w:vAlign w:val="center"/>
          </w:tcPr>
          <w:p>
            <w:pPr>
              <w:widowControl/>
              <w:jc w:val="left"/>
              <w:rPr>
                <w:rFonts w:ascii="宋体" w:hAnsi="宋体"/>
                <w:sz w:val="20"/>
                <w:szCs w:val="21"/>
                <w:highlight w:val="yellow"/>
              </w:rPr>
            </w:pPr>
            <w:r>
              <w:rPr>
                <w:rFonts w:hint="eastAsia"/>
                <w:highlight w:val="yellow"/>
              </w:rPr>
              <w:t>顶岗实践考核、实践成果获奖</w:t>
            </w:r>
          </w:p>
        </w:tc>
        <w:tc>
          <w:tcPr>
            <w:tcW w:w="3180" w:type="dxa"/>
            <w:gridSpan w:val="3"/>
            <w:vAlign w:val="center"/>
          </w:tcPr>
          <w:p>
            <w:pPr>
              <w:widowControl/>
              <w:spacing w:line="240" w:lineRule="exact"/>
              <w:jc w:val="left"/>
              <w:rPr>
                <w:rFonts w:ascii="宋体" w:hAnsi="宋体" w:cs="宋体"/>
                <w:kern w:val="0"/>
                <w:sz w:val="18"/>
                <w:szCs w:val="18"/>
                <w:highlight w:val="yellow"/>
              </w:rPr>
            </w:pPr>
            <w:r>
              <w:rPr>
                <w:rFonts w:hint="eastAsia" w:ascii="宋体" w:hAnsi="宋体" w:cs="宋体"/>
                <w:kern w:val="0"/>
                <w:sz w:val="18"/>
                <w:szCs w:val="18"/>
                <w:highlight w:val="yellow"/>
              </w:rPr>
              <w:t>专业学位研究生实验优秀成果 4.5分</w:t>
            </w:r>
          </w:p>
          <w:p>
            <w:pPr>
              <w:widowControl/>
              <w:spacing w:line="240" w:lineRule="exact"/>
              <w:jc w:val="left"/>
              <w:rPr>
                <w:rFonts w:ascii="宋体" w:hAnsi="宋体" w:cs="宋体"/>
                <w:kern w:val="0"/>
                <w:sz w:val="18"/>
                <w:szCs w:val="18"/>
                <w:highlight w:val="yellow"/>
              </w:rPr>
            </w:pPr>
            <w:r>
              <w:rPr>
                <w:rFonts w:hint="eastAsia" w:ascii="宋体" w:hAnsi="宋体" w:cs="宋体"/>
                <w:kern w:val="0"/>
                <w:sz w:val="18"/>
                <w:szCs w:val="18"/>
                <w:highlight w:val="yellow"/>
              </w:rPr>
              <w:t>基地顶岗实践考核优秀 4分</w:t>
            </w:r>
          </w:p>
          <w:p>
            <w:pPr>
              <w:widowControl/>
              <w:spacing w:line="240" w:lineRule="exact"/>
              <w:jc w:val="left"/>
              <w:rPr>
                <w:rFonts w:ascii="宋体" w:hAnsi="宋体" w:cs="宋体"/>
                <w:kern w:val="0"/>
                <w:sz w:val="18"/>
                <w:szCs w:val="18"/>
                <w:highlight w:val="yellow"/>
              </w:rPr>
            </w:pPr>
            <w:r>
              <w:rPr>
                <w:rFonts w:hint="eastAsia" w:ascii="宋体" w:hAnsi="宋体" w:cs="宋体"/>
                <w:kern w:val="0"/>
                <w:sz w:val="18"/>
                <w:szCs w:val="18"/>
                <w:highlight w:val="yellow"/>
              </w:rPr>
              <w:t>基地顶岗实践考核良好 3.5分</w:t>
            </w:r>
          </w:p>
          <w:p>
            <w:pPr>
              <w:widowControl/>
              <w:spacing w:line="240" w:lineRule="exact"/>
              <w:jc w:val="left"/>
              <w:rPr>
                <w:rFonts w:ascii="宋体" w:hAnsi="宋体" w:cs="宋体"/>
                <w:kern w:val="0"/>
                <w:sz w:val="18"/>
                <w:szCs w:val="18"/>
                <w:highlight w:val="yellow"/>
              </w:rPr>
            </w:pPr>
            <w:r>
              <w:rPr>
                <w:rFonts w:hint="eastAsia" w:ascii="宋体" w:hAnsi="宋体" w:cs="宋体"/>
                <w:kern w:val="0"/>
                <w:sz w:val="18"/>
                <w:szCs w:val="18"/>
                <w:highlight w:val="yellow"/>
              </w:rPr>
              <w:t>基地顶岗实践考核合格 3分</w:t>
            </w:r>
          </w:p>
        </w:tc>
        <w:tc>
          <w:tcPr>
            <w:tcW w:w="3832" w:type="dxa"/>
            <w:gridSpan w:val="2"/>
            <w:vAlign w:val="center"/>
          </w:tcPr>
          <w:p>
            <w:pPr>
              <w:widowControl/>
              <w:spacing w:line="220" w:lineRule="exact"/>
              <w:jc w:val="left"/>
              <w:rPr>
                <w:rFonts w:ascii="宋体" w:hAnsi="宋体" w:cs="宋体"/>
                <w:kern w:val="0"/>
                <w:sz w:val="18"/>
                <w:szCs w:val="18"/>
                <w:highlight w:val="yellow"/>
              </w:rPr>
            </w:pPr>
            <w:r>
              <w:rPr>
                <w:rFonts w:hint="eastAsia" w:ascii="宋体" w:hAnsi="宋体" w:cs="宋体"/>
                <w:kern w:val="0"/>
                <w:sz w:val="18"/>
                <w:szCs w:val="18"/>
                <w:highlight w:val="yellow"/>
              </w:rPr>
              <w:t>此项分值</w:t>
            </w:r>
            <w:r>
              <w:rPr>
                <w:rFonts w:hint="eastAsia" w:ascii="宋体" w:hAnsi="宋体" w:cs="宋体"/>
                <w:b/>
                <w:bCs/>
                <w:kern w:val="0"/>
                <w:sz w:val="18"/>
                <w:szCs w:val="18"/>
                <w:highlight w:val="yellow"/>
              </w:rPr>
              <w:t>仅面向专业学位硕士研究生</w:t>
            </w:r>
            <w:r>
              <w:rPr>
                <w:rFonts w:hint="eastAsia" w:ascii="宋体" w:hAnsi="宋体" w:cs="宋体"/>
                <w:kern w:val="0"/>
                <w:sz w:val="18"/>
                <w:szCs w:val="18"/>
                <w:highlight w:val="yellow"/>
              </w:rPr>
              <w:t>，分值不累加，取最高分。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575" w:type="dxa"/>
            <w:vAlign w:val="center"/>
          </w:tcPr>
          <w:p>
            <w:pPr>
              <w:jc w:val="center"/>
              <w:rPr>
                <w:rFonts w:ascii="宋体" w:hAnsi="宋体"/>
                <w:sz w:val="24"/>
              </w:rPr>
            </w:pPr>
          </w:p>
        </w:tc>
        <w:tc>
          <w:tcPr>
            <w:tcW w:w="1315" w:type="dxa"/>
            <w:gridSpan w:val="2"/>
            <w:vAlign w:val="center"/>
          </w:tcPr>
          <w:p>
            <w:pPr>
              <w:jc w:val="left"/>
            </w:pPr>
            <w:r>
              <w:rPr>
                <w:rFonts w:hint="eastAsia" w:ascii="宋体" w:hAnsi="宋体"/>
                <w:sz w:val="20"/>
                <w:szCs w:val="21"/>
              </w:rPr>
              <w:t>附科技类竞赛列表</w:t>
            </w:r>
          </w:p>
        </w:tc>
        <w:tc>
          <w:tcPr>
            <w:tcW w:w="7012" w:type="dxa"/>
            <w:gridSpan w:val="5"/>
            <w:vAlign w:val="center"/>
          </w:tcPr>
          <w:p>
            <w:pPr>
              <w:snapToGrid w:val="0"/>
              <w:rPr>
                <w:sz w:val="20"/>
                <w:szCs w:val="21"/>
              </w:rPr>
            </w:pPr>
            <w:r>
              <w:rPr>
                <w:rFonts w:hint="eastAsia"/>
                <w:sz w:val="20"/>
                <w:szCs w:val="21"/>
              </w:rPr>
              <w:t>予以认定赋分的部分竞赛：</w:t>
            </w:r>
          </w:p>
          <w:p>
            <w:pPr>
              <w:snapToGrid w:val="0"/>
              <w:rPr>
                <w:b/>
                <w:bCs/>
                <w:sz w:val="20"/>
                <w:szCs w:val="21"/>
              </w:rPr>
            </w:pPr>
            <w:r>
              <w:rPr>
                <w:rFonts w:hint="eastAsia"/>
                <w:b/>
                <w:bCs/>
                <w:sz w:val="20"/>
                <w:szCs w:val="21"/>
              </w:rPr>
              <w:t>I类竞赛：</w:t>
            </w:r>
          </w:p>
          <w:p>
            <w:pPr>
              <w:snapToGrid w:val="0"/>
              <w:rPr>
                <w:sz w:val="20"/>
                <w:szCs w:val="21"/>
              </w:rPr>
            </w:pPr>
            <w:r>
              <w:rPr>
                <w:rFonts w:hint="eastAsia"/>
                <w:sz w:val="20"/>
                <w:szCs w:val="21"/>
              </w:rPr>
              <w:t>1.“挑战杯”全国大学生课外学术科技作品竞赛</w:t>
            </w:r>
          </w:p>
          <w:p>
            <w:pPr>
              <w:snapToGrid w:val="0"/>
              <w:rPr>
                <w:sz w:val="20"/>
                <w:szCs w:val="21"/>
              </w:rPr>
            </w:pPr>
            <w:r>
              <w:rPr>
                <w:rFonts w:hint="eastAsia"/>
                <w:sz w:val="20"/>
                <w:szCs w:val="21"/>
              </w:rPr>
              <w:t>2.“创青春”全国大学生创业大赛   3.中国“互联网+”大学生创新创业大赛</w:t>
            </w:r>
          </w:p>
          <w:p>
            <w:pPr>
              <w:snapToGrid w:val="0"/>
              <w:rPr>
                <w:sz w:val="20"/>
                <w:szCs w:val="21"/>
              </w:rPr>
            </w:pPr>
            <w:r>
              <w:rPr>
                <w:rFonts w:hint="eastAsia"/>
                <w:sz w:val="20"/>
                <w:szCs w:val="21"/>
              </w:rPr>
              <w:t>4.中国研究生电子设计竞赛         5.中国研究生数学建模比赛</w:t>
            </w:r>
          </w:p>
          <w:p>
            <w:pPr>
              <w:snapToGrid w:val="0"/>
              <w:rPr>
                <w:sz w:val="20"/>
                <w:szCs w:val="21"/>
              </w:rPr>
            </w:pPr>
            <w:r>
              <w:rPr>
                <w:rFonts w:hint="eastAsia"/>
                <w:sz w:val="20"/>
                <w:szCs w:val="21"/>
              </w:rPr>
              <w:t>6.中国研究生能源装备创新设计大赛</w:t>
            </w:r>
          </w:p>
          <w:p>
            <w:pPr>
              <w:snapToGrid w:val="0"/>
              <w:rPr>
                <w:sz w:val="20"/>
                <w:szCs w:val="21"/>
              </w:rPr>
            </w:pPr>
            <w:r>
              <w:rPr>
                <w:rFonts w:hint="eastAsia"/>
                <w:sz w:val="20"/>
                <w:szCs w:val="21"/>
              </w:rPr>
              <w:t>7.全国大学生节能减排社会实践与科技竞赛</w:t>
            </w:r>
          </w:p>
          <w:p>
            <w:pPr>
              <w:snapToGrid w:val="0"/>
              <w:rPr>
                <w:b/>
                <w:bCs/>
                <w:sz w:val="20"/>
                <w:szCs w:val="21"/>
              </w:rPr>
            </w:pPr>
            <w:r>
              <w:rPr>
                <w:rFonts w:hint="eastAsia"/>
                <w:b/>
                <w:bCs/>
                <w:sz w:val="20"/>
                <w:szCs w:val="21"/>
              </w:rPr>
              <w:t>II类竞赛：</w:t>
            </w:r>
          </w:p>
          <w:p>
            <w:pPr>
              <w:snapToGrid w:val="0"/>
              <w:rPr>
                <w:sz w:val="20"/>
                <w:szCs w:val="21"/>
              </w:rPr>
            </w:pPr>
            <w:r>
              <w:rPr>
                <w:rFonts w:hint="eastAsia"/>
                <w:sz w:val="20"/>
                <w:szCs w:val="21"/>
              </w:rPr>
              <w:t>1.全国大学生英语竞赛全国总决赛   2.“西门子杯”中国智能制造挑战赛</w:t>
            </w:r>
          </w:p>
          <w:p>
            <w:pPr>
              <w:snapToGrid w:val="0"/>
              <w:rPr>
                <w:b/>
                <w:bCs/>
                <w:sz w:val="20"/>
                <w:szCs w:val="21"/>
              </w:rPr>
            </w:pPr>
            <w:r>
              <w:rPr>
                <w:rFonts w:hint="eastAsia"/>
                <w:b/>
                <w:bCs/>
                <w:sz w:val="20"/>
                <w:szCs w:val="21"/>
              </w:rPr>
              <w:t>III类竞赛：</w:t>
            </w:r>
          </w:p>
          <w:p>
            <w:pPr>
              <w:snapToGrid w:val="0"/>
              <w:rPr>
                <w:sz w:val="20"/>
                <w:szCs w:val="21"/>
              </w:rPr>
            </w:pPr>
            <w:r>
              <w:rPr>
                <w:rFonts w:hint="eastAsia"/>
                <w:sz w:val="20"/>
                <w:szCs w:val="21"/>
              </w:rPr>
              <w:t>1.“挑战杯”江苏省大学生课外学术科技作品竞赛</w:t>
            </w:r>
          </w:p>
          <w:p>
            <w:pPr>
              <w:snapToGrid w:val="0"/>
              <w:rPr>
                <w:sz w:val="20"/>
                <w:szCs w:val="21"/>
              </w:rPr>
            </w:pPr>
            <w:r>
              <w:rPr>
                <w:rFonts w:hint="eastAsia"/>
                <w:sz w:val="20"/>
                <w:szCs w:val="21"/>
              </w:rPr>
              <w:t>2.“创青春”江苏省大学生创业大赛</w:t>
            </w:r>
          </w:p>
          <w:p>
            <w:pPr>
              <w:snapToGrid w:val="0"/>
              <w:rPr>
                <w:sz w:val="20"/>
                <w:szCs w:val="21"/>
              </w:rPr>
            </w:pPr>
            <w:r>
              <w:rPr>
                <w:rFonts w:hint="eastAsia"/>
                <w:sz w:val="20"/>
                <w:szCs w:val="21"/>
              </w:rPr>
              <w:t>3.中国“互联网+”大学生创新创业大赛江苏省选拔赛</w:t>
            </w:r>
          </w:p>
          <w:p>
            <w:pPr>
              <w:snapToGrid w:val="0"/>
              <w:rPr>
                <w:sz w:val="20"/>
                <w:szCs w:val="21"/>
              </w:rPr>
            </w:pPr>
            <w:r>
              <w:rPr>
                <w:rFonts w:hint="eastAsia"/>
                <w:sz w:val="20"/>
                <w:szCs w:val="21"/>
              </w:rPr>
              <w:t>4.中国研究生电子设计竞赛（华东赛区）</w:t>
            </w:r>
          </w:p>
          <w:p>
            <w:pPr>
              <w:snapToGrid w:val="0"/>
              <w:rPr>
                <w:sz w:val="20"/>
                <w:szCs w:val="21"/>
              </w:rPr>
            </w:pPr>
            <w:r>
              <w:rPr>
                <w:rFonts w:hint="eastAsia"/>
                <w:sz w:val="20"/>
                <w:szCs w:val="21"/>
              </w:rPr>
              <w:t>5.江苏省研究生数学建模科研创新实践大赛</w:t>
            </w:r>
          </w:p>
          <w:p>
            <w:pPr>
              <w:snapToGrid w:val="0"/>
              <w:rPr>
                <w:sz w:val="20"/>
                <w:szCs w:val="21"/>
              </w:rPr>
            </w:pPr>
            <w:r>
              <w:rPr>
                <w:rFonts w:hint="eastAsia"/>
                <w:sz w:val="20"/>
                <w:szCs w:val="21"/>
              </w:rPr>
              <w:t>6.全国大学生英语竞赛江苏省赛</w:t>
            </w:r>
          </w:p>
          <w:p>
            <w:pPr>
              <w:snapToGrid w:val="0"/>
              <w:rPr>
                <w:sz w:val="20"/>
                <w:szCs w:val="21"/>
              </w:rPr>
            </w:pPr>
            <w:r>
              <w:rPr>
                <w:rFonts w:hint="eastAsia"/>
                <w:sz w:val="20"/>
                <w:szCs w:val="21"/>
              </w:rPr>
              <w:t>7.江苏省研究生节能低碳科研创新实践大赛</w:t>
            </w:r>
          </w:p>
          <w:p>
            <w:pPr>
              <w:snapToGrid w:val="0"/>
              <w:rPr>
                <w:sz w:val="20"/>
                <w:szCs w:val="21"/>
              </w:rPr>
            </w:pPr>
            <w:r>
              <w:rPr>
                <w:rFonts w:hint="eastAsia"/>
                <w:sz w:val="20"/>
                <w:szCs w:val="21"/>
              </w:rPr>
              <w:t>8.江苏省研究生绿色低碳技术创新实践大赛</w:t>
            </w:r>
          </w:p>
          <w:p>
            <w:pPr>
              <w:snapToGrid w:val="0"/>
              <w:jc w:val="left"/>
              <w:rPr>
                <w:sz w:val="20"/>
                <w:szCs w:val="21"/>
              </w:rPr>
            </w:pPr>
            <w:r>
              <w:rPr>
                <w:rFonts w:hint="eastAsia"/>
                <w:sz w:val="20"/>
                <w:szCs w:val="21"/>
              </w:rPr>
              <w:t>其他科技类竞赛需经过奖学金评定小组认定，参考以上等级确定赋分标准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8902" w:type="dxa"/>
            <w:gridSpan w:val="8"/>
            <w:vAlign w:val="center"/>
          </w:tcPr>
          <w:p>
            <w:r>
              <w:rPr>
                <w:rFonts w:hint="eastAsia"/>
              </w:rPr>
              <w:t>说明：</w:t>
            </w:r>
          </w:p>
          <w:p>
            <w:pPr>
              <w:numPr>
                <w:ilvl w:val="0"/>
                <w:numId w:val="1"/>
              </w:numPr>
            </w:pPr>
            <w:r>
              <w:rPr>
                <w:rFonts w:hint="eastAsia"/>
              </w:rPr>
              <w:t>该项考评标准适用于我院全体研究生，评定方式将参照学校各类奖学金评定发文要求做权重或者调整。</w:t>
            </w:r>
          </w:p>
          <w:p>
            <w:pPr>
              <w:jc w:val="left"/>
              <w:rPr>
                <w:sz w:val="20"/>
                <w:szCs w:val="21"/>
              </w:rPr>
            </w:pPr>
            <w:r>
              <w:rPr>
                <w:rFonts w:hint="eastAsia"/>
                <w:b/>
              </w:rPr>
              <w:t>2.如论文录用证明作假、或录用通知上作者顺序与正式发表论文的作者顺序不一致，经举报属实，下一学年该学生指导教师所带的全部学生一律取消评定任何奖学金的机会。</w:t>
            </w:r>
          </w:p>
        </w:tc>
      </w:tr>
    </w:tbl>
    <w:p>
      <w:pPr>
        <w:jc w:val="left"/>
        <w:rPr>
          <w:rFonts w:ascii="仿宋_GB2312" w:hAnsi="宋体" w:eastAsia="仿宋_GB2312"/>
          <w:sz w:val="32"/>
          <w:szCs w:val="32"/>
        </w:rPr>
        <w:sectPr>
          <w:pgSz w:w="11906" w:h="16838"/>
          <w:pgMar w:top="1440" w:right="1800" w:bottom="1440" w:left="1800" w:header="851" w:footer="992" w:gutter="0"/>
          <w:cols w:space="425" w:num="1"/>
          <w:docGrid w:type="lines" w:linePitch="312" w:charSpace="0"/>
        </w:sectPr>
      </w:pPr>
    </w:p>
    <w:p>
      <w:pPr>
        <w:rPr>
          <w:rFonts w:ascii="仿宋_GB2312" w:hAnsi="宋体" w:eastAsia="仿宋_GB2312"/>
          <w:b/>
          <w:sz w:val="32"/>
          <w:szCs w:val="32"/>
        </w:rPr>
      </w:pPr>
      <w:r>
        <w:rPr>
          <w:rFonts w:hint="eastAsia" w:ascii="仿宋_GB2312" w:hAnsi="宋体" w:eastAsia="仿宋_GB2312"/>
          <w:b/>
          <w:sz w:val="32"/>
          <w:szCs w:val="32"/>
        </w:rPr>
        <w:t>附件</w:t>
      </w:r>
      <w:r>
        <w:rPr>
          <w:rFonts w:hint="eastAsia" w:ascii="仿宋_GB2312" w:hAnsi="宋体"/>
          <w:b/>
          <w:sz w:val="32"/>
          <w:szCs w:val="32"/>
        </w:rPr>
        <w:t>2</w:t>
      </w:r>
      <w:r>
        <w:rPr>
          <w:rFonts w:hint="eastAsia" w:ascii="仿宋_GB2312" w:hAnsi="宋体" w:eastAsia="仿宋_GB2312"/>
          <w:b/>
          <w:sz w:val="32"/>
          <w:szCs w:val="32"/>
        </w:rPr>
        <w:t>：</w:t>
      </w:r>
    </w:p>
    <w:p>
      <w:pPr>
        <w:jc w:val="center"/>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能源与电气学院研究生奖助学金硕士综合考评</w:t>
      </w:r>
    </w:p>
    <w:p>
      <w:pPr>
        <w:jc w:val="center"/>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赋分参考标准</w:t>
      </w:r>
    </w:p>
    <w:tbl>
      <w:tblPr>
        <w:tblStyle w:val="6"/>
        <w:tblW w:w="956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919"/>
        <w:gridCol w:w="1245"/>
        <w:gridCol w:w="1425"/>
        <w:gridCol w:w="1546"/>
        <w:gridCol w:w="706"/>
        <w:gridCol w:w="3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641" w:type="dxa"/>
            <w:vAlign w:val="center"/>
          </w:tcPr>
          <w:p>
            <w:pPr>
              <w:jc w:val="center"/>
            </w:pPr>
            <w:r>
              <w:rPr>
                <w:rFonts w:hint="eastAsia"/>
              </w:rPr>
              <w:t>类别</w:t>
            </w:r>
          </w:p>
        </w:tc>
        <w:tc>
          <w:tcPr>
            <w:tcW w:w="5135" w:type="dxa"/>
            <w:gridSpan w:val="4"/>
            <w:vAlign w:val="center"/>
          </w:tcPr>
          <w:p>
            <w:pPr>
              <w:jc w:val="center"/>
            </w:pPr>
            <w:r>
              <w:rPr>
                <w:rFonts w:hint="eastAsia"/>
              </w:rPr>
              <w:t>赋分内容</w:t>
            </w:r>
          </w:p>
        </w:tc>
        <w:tc>
          <w:tcPr>
            <w:tcW w:w="706" w:type="dxa"/>
            <w:vAlign w:val="center"/>
          </w:tcPr>
          <w:p>
            <w:pPr>
              <w:jc w:val="center"/>
            </w:pPr>
            <w:r>
              <w:rPr>
                <w:rFonts w:hint="eastAsia"/>
              </w:rPr>
              <w:t>分值</w:t>
            </w:r>
          </w:p>
        </w:tc>
        <w:tc>
          <w:tcPr>
            <w:tcW w:w="3086"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1" w:type="dxa"/>
            <w:vMerge w:val="restart"/>
            <w:vAlign w:val="center"/>
          </w:tcPr>
          <w:p>
            <w:pPr>
              <w:snapToGrid w:val="0"/>
              <w:jc w:val="center"/>
              <w:rPr>
                <w:b/>
              </w:rPr>
            </w:pPr>
            <w:r>
              <w:rPr>
                <w:rFonts w:hint="eastAsia"/>
                <w:b/>
              </w:rPr>
              <w:t>综</w:t>
            </w:r>
          </w:p>
          <w:p>
            <w:pPr>
              <w:snapToGrid w:val="0"/>
              <w:jc w:val="center"/>
              <w:rPr>
                <w:b/>
              </w:rPr>
            </w:pPr>
            <w:r>
              <w:rPr>
                <w:rFonts w:hint="eastAsia"/>
                <w:b/>
              </w:rPr>
              <w:t>合</w:t>
            </w:r>
          </w:p>
          <w:p>
            <w:pPr>
              <w:snapToGrid w:val="0"/>
              <w:jc w:val="center"/>
              <w:rPr>
                <w:b/>
              </w:rPr>
            </w:pPr>
            <w:r>
              <w:rPr>
                <w:rFonts w:hint="eastAsia"/>
                <w:b/>
              </w:rPr>
              <w:t>考</w:t>
            </w:r>
          </w:p>
          <w:p>
            <w:pPr>
              <w:snapToGrid w:val="0"/>
              <w:jc w:val="center"/>
              <w:rPr>
                <w:b/>
              </w:rPr>
            </w:pPr>
            <w:r>
              <w:rPr>
                <w:rFonts w:hint="eastAsia"/>
                <w:b/>
              </w:rPr>
              <w:t>评</w:t>
            </w:r>
          </w:p>
          <w:p>
            <w:pPr>
              <w:snapToGrid w:val="0"/>
              <w:jc w:val="center"/>
              <w:rPr>
                <w:b/>
              </w:rPr>
            </w:pPr>
            <w:r>
              <w:rPr>
                <w:rFonts w:hint="eastAsia"/>
                <w:b/>
              </w:rPr>
              <w:t>（20</w:t>
            </w:r>
          </w:p>
          <w:p>
            <w:pPr>
              <w:snapToGrid w:val="0"/>
              <w:jc w:val="center"/>
              <w:rPr>
                <w:b/>
              </w:rPr>
            </w:pPr>
            <w:r>
              <w:rPr>
                <w:rFonts w:hint="eastAsia"/>
                <w:b/>
              </w:rPr>
              <w:t>分）</w:t>
            </w:r>
          </w:p>
        </w:tc>
        <w:tc>
          <w:tcPr>
            <w:tcW w:w="919" w:type="dxa"/>
            <w:vMerge w:val="restart"/>
            <w:vAlign w:val="center"/>
          </w:tcPr>
          <w:p>
            <w:pPr>
              <w:snapToGrid w:val="0"/>
              <w:jc w:val="center"/>
            </w:pPr>
            <w:r>
              <w:rPr>
                <w:rFonts w:hint="eastAsia"/>
              </w:rPr>
              <w:t>思想</w:t>
            </w:r>
          </w:p>
          <w:p>
            <w:pPr>
              <w:snapToGrid w:val="0"/>
              <w:jc w:val="center"/>
            </w:pPr>
            <w:r>
              <w:rPr>
                <w:rFonts w:hint="eastAsia"/>
              </w:rPr>
              <w:t>政治</w:t>
            </w:r>
          </w:p>
          <w:p>
            <w:pPr>
              <w:snapToGrid w:val="0"/>
              <w:jc w:val="center"/>
            </w:pPr>
            <w:r>
              <w:rPr>
                <w:rFonts w:hint="eastAsia"/>
              </w:rPr>
              <w:t>素质</w:t>
            </w:r>
          </w:p>
        </w:tc>
        <w:tc>
          <w:tcPr>
            <w:tcW w:w="4216" w:type="dxa"/>
            <w:gridSpan w:val="3"/>
            <w:vAlign w:val="center"/>
          </w:tcPr>
          <w:p>
            <w:pPr>
              <w:snapToGrid w:val="0"/>
            </w:pPr>
            <w:r>
              <w:rPr>
                <w:rFonts w:hint="eastAsia"/>
              </w:rPr>
              <w:t>爱党爱国；积极向上；生活简朴；作风正派。</w:t>
            </w:r>
          </w:p>
        </w:tc>
        <w:tc>
          <w:tcPr>
            <w:tcW w:w="706" w:type="dxa"/>
            <w:vAlign w:val="center"/>
          </w:tcPr>
          <w:p>
            <w:pPr>
              <w:snapToGrid w:val="0"/>
              <w:jc w:val="center"/>
            </w:pPr>
            <w:r>
              <w:rPr>
                <w:rFonts w:hint="eastAsia"/>
              </w:rPr>
              <w:t>6</w:t>
            </w:r>
          </w:p>
        </w:tc>
        <w:tc>
          <w:tcPr>
            <w:tcW w:w="3086" w:type="dxa"/>
            <w:vMerge w:val="restart"/>
          </w:tcPr>
          <w:p>
            <w:pPr>
              <w:snapToGrid w:val="0"/>
              <w:rPr>
                <w:sz w:val="18"/>
                <w:szCs w:val="18"/>
              </w:rPr>
            </w:pPr>
            <w:r>
              <w:rPr>
                <w:rFonts w:hint="eastAsia"/>
                <w:sz w:val="18"/>
                <w:szCs w:val="18"/>
              </w:rPr>
              <w:t>1.参加教育教学活动记录由班委记录为准，未记录者一律不加分，解释权归班级奖学金评定委员会所有。</w:t>
            </w:r>
          </w:p>
          <w:p>
            <w:pPr>
              <w:snapToGrid w:val="0"/>
              <w:rPr>
                <w:sz w:val="18"/>
                <w:szCs w:val="18"/>
              </w:rPr>
            </w:pPr>
            <w:r>
              <w:rPr>
                <w:rFonts w:hint="eastAsia"/>
                <w:sz w:val="18"/>
                <w:szCs w:val="18"/>
              </w:rPr>
              <w:t>2.完成上一学年青年大学习总次数的85%-90%，在5分基础上另加0.5分，90%以上在5分基础上另加1分。</w:t>
            </w:r>
          </w:p>
          <w:p>
            <w:pPr>
              <w:snapToGrid w:val="0"/>
              <w:rPr>
                <w:sz w:val="18"/>
                <w:szCs w:val="18"/>
              </w:rPr>
            </w:pPr>
            <w:r>
              <w:rPr>
                <w:rFonts w:hint="eastAsia"/>
                <w:sz w:val="18"/>
                <w:szCs w:val="18"/>
              </w:rPr>
              <w:t>3.该项由同学自评、班委审核评定，辅导员终审核确定。</w:t>
            </w:r>
          </w:p>
          <w:p>
            <w:pPr>
              <w:snapToGrid w:val="0"/>
              <w:rPr>
                <w:sz w:val="18"/>
                <w:szCs w:val="18"/>
              </w:rPr>
            </w:pPr>
            <w:r>
              <w:rPr>
                <w:rFonts w:hint="eastAsia"/>
                <w:sz w:val="18"/>
                <w:szCs w:val="18"/>
              </w:rPr>
              <w:t>4.思想政治素养上限12分。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1" w:type="dxa"/>
            <w:vMerge w:val="continue"/>
            <w:vAlign w:val="center"/>
          </w:tcPr>
          <w:p>
            <w:pPr>
              <w:snapToGrid w:val="0"/>
              <w:jc w:val="center"/>
              <w:rPr>
                <w:b/>
              </w:rPr>
            </w:pPr>
          </w:p>
        </w:tc>
        <w:tc>
          <w:tcPr>
            <w:tcW w:w="919" w:type="dxa"/>
            <w:vMerge w:val="continue"/>
            <w:vAlign w:val="center"/>
          </w:tcPr>
          <w:p>
            <w:pPr>
              <w:snapToGrid w:val="0"/>
              <w:jc w:val="center"/>
            </w:pPr>
          </w:p>
        </w:tc>
        <w:tc>
          <w:tcPr>
            <w:tcW w:w="4216" w:type="dxa"/>
            <w:gridSpan w:val="3"/>
            <w:vAlign w:val="center"/>
          </w:tcPr>
          <w:p>
            <w:pPr>
              <w:snapToGrid w:val="0"/>
            </w:pPr>
            <w:r>
              <w:rPr>
                <w:rFonts w:hint="eastAsia"/>
              </w:rPr>
              <w:t>积极参加政治理论学习和党团组织生活，完成上一学年青年大学习总次数80%。</w:t>
            </w:r>
          </w:p>
        </w:tc>
        <w:tc>
          <w:tcPr>
            <w:tcW w:w="706" w:type="dxa"/>
            <w:vAlign w:val="center"/>
          </w:tcPr>
          <w:p>
            <w:pPr>
              <w:snapToGrid w:val="0"/>
              <w:jc w:val="center"/>
            </w:pPr>
            <w:r>
              <w:rPr>
                <w:rFonts w:hint="eastAsia"/>
              </w:rPr>
              <w:t>5</w:t>
            </w:r>
          </w:p>
        </w:tc>
        <w:tc>
          <w:tcPr>
            <w:tcW w:w="3086" w:type="dxa"/>
            <w:vMerge w:val="continue"/>
          </w:tcPr>
          <w:p>
            <w:pPr>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641" w:type="dxa"/>
            <w:vMerge w:val="continue"/>
            <w:vAlign w:val="center"/>
          </w:tcPr>
          <w:p>
            <w:pPr>
              <w:snapToGrid w:val="0"/>
              <w:jc w:val="center"/>
            </w:pPr>
          </w:p>
        </w:tc>
        <w:tc>
          <w:tcPr>
            <w:tcW w:w="919" w:type="dxa"/>
            <w:vMerge w:val="restart"/>
            <w:vAlign w:val="center"/>
          </w:tcPr>
          <w:p>
            <w:pPr>
              <w:snapToGrid w:val="0"/>
              <w:jc w:val="center"/>
            </w:pPr>
            <w:r>
              <w:rPr>
                <w:rFonts w:hint="eastAsia"/>
              </w:rPr>
              <w:t>日常</w:t>
            </w:r>
          </w:p>
          <w:p>
            <w:pPr>
              <w:snapToGrid w:val="0"/>
              <w:jc w:val="center"/>
            </w:pPr>
            <w:r>
              <w:rPr>
                <w:rFonts w:hint="eastAsia"/>
              </w:rPr>
              <w:t>行为</w:t>
            </w:r>
          </w:p>
          <w:p>
            <w:pPr>
              <w:snapToGrid w:val="0"/>
              <w:jc w:val="center"/>
            </w:pPr>
            <w:r>
              <w:rPr>
                <w:rFonts w:hint="eastAsia"/>
              </w:rPr>
              <w:t>表现</w:t>
            </w:r>
          </w:p>
        </w:tc>
        <w:tc>
          <w:tcPr>
            <w:tcW w:w="4216" w:type="dxa"/>
            <w:gridSpan w:val="3"/>
          </w:tcPr>
          <w:p>
            <w:pPr>
              <w:snapToGrid w:val="0"/>
            </w:pPr>
            <w:r>
              <w:rPr>
                <w:rFonts w:hint="eastAsia"/>
              </w:rPr>
              <w:t>宿舍、实验室卫生良好，安全用电，未使用禁用电器。使用禁用电器被举报或者发现一次扣</w:t>
            </w:r>
            <w:r>
              <w:t>1</w:t>
            </w:r>
            <w:r>
              <w:rPr>
                <w:rFonts w:hint="eastAsia"/>
              </w:rPr>
              <w:t>分。</w:t>
            </w:r>
          </w:p>
        </w:tc>
        <w:tc>
          <w:tcPr>
            <w:tcW w:w="706" w:type="dxa"/>
            <w:vAlign w:val="center"/>
          </w:tcPr>
          <w:p>
            <w:pPr>
              <w:snapToGrid w:val="0"/>
              <w:jc w:val="center"/>
            </w:pPr>
            <w:r>
              <w:t>2</w:t>
            </w:r>
          </w:p>
        </w:tc>
        <w:tc>
          <w:tcPr>
            <w:tcW w:w="3086" w:type="dxa"/>
            <w:vMerge w:val="continue"/>
          </w:tcPr>
          <w:p>
            <w:pPr>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4216" w:type="dxa"/>
            <w:gridSpan w:val="3"/>
          </w:tcPr>
          <w:p>
            <w:pPr>
              <w:snapToGrid w:val="0"/>
            </w:pPr>
            <w:r>
              <w:rPr>
                <w:rFonts w:hint="eastAsia"/>
              </w:rPr>
              <w:t>能够自愿主动配合学校、学院开展的教育和教学活动凭参加记录一次加</w:t>
            </w:r>
            <w:r>
              <w:t>0.2</w:t>
            </w:r>
            <w:r>
              <w:rPr>
                <w:rFonts w:hint="eastAsia"/>
              </w:rPr>
              <w:t>分，该项累计总共不超过</w:t>
            </w:r>
            <w:r>
              <w:t>1</w:t>
            </w:r>
            <w:r>
              <w:rPr>
                <w:rFonts w:hint="eastAsia"/>
              </w:rPr>
              <w:t>分。</w:t>
            </w:r>
          </w:p>
        </w:tc>
        <w:tc>
          <w:tcPr>
            <w:tcW w:w="706" w:type="dxa"/>
            <w:vAlign w:val="center"/>
          </w:tcPr>
          <w:p>
            <w:pPr>
              <w:snapToGrid w:val="0"/>
              <w:jc w:val="center"/>
            </w:pPr>
            <w:r>
              <w:t>1</w:t>
            </w:r>
          </w:p>
        </w:tc>
        <w:tc>
          <w:tcPr>
            <w:tcW w:w="3086" w:type="dxa"/>
            <w:vMerge w:val="continue"/>
          </w:tcPr>
          <w:p>
            <w:pPr>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41" w:type="dxa"/>
            <w:vMerge w:val="continue"/>
            <w:vAlign w:val="center"/>
          </w:tcPr>
          <w:p>
            <w:pPr>
              <w:snapToGrid w:val="0"/>
              <w:jc w:val="center"/>
            </w:pPr>
          </w:p>
        </w:tc>
        <w:tc>
          <w:tcPr>
            <w:tcW w:w="919" w:type="dxa"/>
            <w:vMerge w:val="restart"/>
            <w:vAlign w:val="center"/>
          </w:tcPr>
          <w:p>
            <w:pPr>
              <w:snapToGrid w:val="0"/>
              <w:jc w:val="center"/>
            </w:pPr>
            <w:r>
              <w:rPr>
                <w:rFonts w:hint="eastAsia"/>
              </w:rPr>
              <w:t>社会</w:t>
            </w:r>
          </w:p>
          <w:p>
            <w:pPr>
              <w:snapToGrid w:val="0"/>
              <w:jc w:val="center"/>
            </w:pPr>
            <w:r>
              <w:rPr>
                <w:rFonts w:hint="eastAsia"/>
              </w:rPr>
              <w:t>工作</w:t>
            </w:r>
          </w:p>
        </w:tc>
        <w:tc>
          <w:tcPr>
            <w:tcW w:w="1245" w:type="dxa"/>
            <w:vAlign w:val="center"/>
          </w:tcPr>
          <w:p>
            <w:pPr>
              <w:snapToGrid w:val="0"/>
              <w:jc w:val="center"/>
            </w:pPr>
            <w:r>
              <w:rPr>
                <w:rFonts w:hint="eastAsia"/>
              </w:rPr>
              <w:t>校级组织</w:t>
            </w:r>
          </w:p>
        </w:tc>
        <w:tc>
          <w:tcPr>
            <w:tcW w:w="1425" w:type="dxa"/>
            <w:vAlign w:val="center"/>
          </w:tcPr>
          <w:p>
            <w:pPr>
              <w:snapToGrid w:val="0"/>
              <w:jc w:val="center"/>
            </w:pPr>
            <w:r>
              <w:rPr>
                <w:rFonts w:hint="eastAsia"/>
              </w:rPr>
              <w:t>院级组织</w:t>
            </w:r>
          </w:p>
        </w:tc>
        <w:tc>
          <w:tcPr>
            <w:tcW w:w="1546" w:type="dxa"/>
            <w:vAlign w:val="center"/>
          </w:tcPr>
          <w:p>
            <w:pPr>
              <w:snapToGrid w:val="0"/>
              <w:jc w:val="center"/>
            </w:pPr>
            <w:r>
              <w:rPr>
                <w:rFonts w:hint="eastAsia"/>
              </w:rPr>
              <w:t>班级</w:t>
            </w:r>
          </w:p>
        </w:tc>
        <w:tc>
          <w:tcPr>
            <w:tcW w:w="706" w:type="dxa"/>
            <w:vAlign w:val="center"/>
          </w:tcPr>
          <w:p>
            <w:pPr>
              <w:snapToGrid w:val="0"/>
              <w:jc w:val="center"/>
            </w:pPr>
            <w:r>
              <w:rPr>
                <w:rFonts w:hint="eastAsia"/>
              </w:rPr>
              <w:t>得分</w:t>
            </w:r>
          </w:p>
        </w:tc>
        <w:tc>
          <w:tcPr>
            <w:tcW w:w="3086" w:type="dxa"/>
            <w:vMerge w:val="restart"/>
          </w:tcPr>
          <w:p>
            <w:pPr>
              <w:snapToGrid w:val="0"/>
              <w:rPr>
                <w:sz w:val="18"/>
                <w:szCs w:val="18"/>
              </w:rPr>
            </w:pPr>
            <w:r>
              <w:rPr>
                <w:sz w:val="18"/>
                <w:szCs w:val="18"/>
              </w:rPr>
              <w:t>1.</w:t>
            </w:r>
            <w:r>
              <w:rPr>
                <w:rFonts w:hint="eastAsia"/>
                <w:sz w:val="18"/>
                <w:szCs w:val="18"/>
              </w:rPr>
              <w:t>该项得分</w:t>
            </w:r>
            <w:r>
              <w:rPr>
                <w:rFonts w:hint="eastAsia"/>
                <w:b/>
                <w:sz w:val="18"/>
                <w:szCs w:val="18"/>
              </w:rPr>
              <w:t>不超过</w:t>
            </w:r>
            <w:r>
              <w:rPr>
                <w:b/>
                <w:sz w:val="18"/>
                <w:szCs w:val="18"/>
              </w:rPr>
              <w:t>2</w:t>
            </w:r>
            <w:r>
              <w:rPr>
                <w:rFonts w:hint="eastAsia"/>
                <w:b/>
                <w:sz w:val="18"/>
                <w:szCs w:val="18"/>
              </w:rPr>
              <w:t>分</w:t>
            </w:r>
            <w:r>
              <w:rPr>
                <w:rFonts w:hint="eastAsia"/>
                <w:sz w:val="18"/>
                <w:szCs w:val="18"/>
              </w:rPr>
              <w:t>。</w:t>
            </w:r>
          </w:p>
          <w:p>
            <w:pPr>
              <w:snapToGrid w:val="0"/>
              <w:rPr>
                <w:sz w:val="18"/>
                <w:szCs w:val="18"/>
              </w:rPr>
            </w:pPr>
            <w:r>
              <w:rPr>
                <w:sz w:val="18"/>
                <w:szCs w:val="18"/>
              </w:rPr>
              <w:t>2</w:t>
            </w:r>
            <w:r>
              <w:rPr>
                <w:rFonts w:hint="eastAsia"/>
                <w:sz w:val="18"/>
                <w:szCs w:val="18"/>
              </w:rPr>
              <w:t>.优秀副部长由所在组织裁定，一般不超过所在组织的</w:t>
            </w:r>
            <w:r>
              <w:rPr>
                <w:sz w:val="18"/>
                <w:szCs w:val="18"/>
              </w:rPr>
              <w:t>70%</w:t>
            </w:r>
            <w:r>
              <w:rPr>
                <w:rFonts w:hint="eastAsia"/>
                <w:sz w:val="18"/>
                <w:szCs w:val="18"/>
              </w:rPr>
              <w:t>；优秀干事认定以校研究生会正式发文和证书为支撑材料。</w:t>
            </w:r>
          </w:p>
          <w:p>
            <w:pPr>
              <w:snapToGrid w:val="0"/>
              <w:rPr>
                <w:ins w:id="0" w:author="lenovo" w:date="2018-04-04T09:57:00Z"/>
                <w:sz w:val="18"/>
                <w:szCs w:val="18"/>
              </w:rPr>
            </w:pPr>
            <w:r>
              <w:rPr>
                <w:sz w:val="18"/>
                <w:szCs w:val="18"/>
              </w:rPr>
              <w:t>3.</w:t>
            </w:r>
            <w:r>
              <w:rPr>
                <w:rFonts w:hint="eastAsia"/>
                <w:sz w:val="18"/>
                <w:szCs w:val="18"/>
              </w:rPr>
              <w:t>任职不得少于一学期，必须附聘书为支撑材料。</w:t>
            </w:r>
          </w:p>
          <w:p>
            <w:pPr>
              <w:snapToGrid w:val="0"/>
              <w:rPr>
                <w:sz w:val="18"/>
                <w:szCs w:val="18"/>
              </w:rPr>
            </w:pPr>
            <w:r>
              <w:rPr>
                <w:rFonts w:hint="eastAsia"/>
                <w:sz w:val="18"/>
                <w:szCs w:val="18"/>
              </w:rPr>
              <w:t>4.其他经过学校发文公示，有聘书，但未列出任职，由奖学金评定组审核酌情赋分</w:t>
            </w:r>
          </w:p>
          <w:p>
            <w:pPr>
              <w:snapToGrid w:val="0"/>
              <w:rPr>
                <w:sz w:val="18"/>
                <w:szCs w:val="18"/>
              </w:rPr>
            </w:pPr>
            <w:r>
              <w:rPr>
                <w:rFonts w:hint="eastAsia"/>
                <w:b/>
                <w:bCs/>
                <w:sz w:val="18"/>
                <w:szCs w:val="18"/>
                <w:highlight w:val="yellow"/>
              </w:rPr>
              <w:t>5.专业学位研究生，此项分值按学年划分。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r>
              <w:rPr>
                <w:rFonts w:hint="eastAsia"/>
              </w:rPr>
              <w:t>主席</w:t>
            </w:r>
          </w:p>
        </w:tc>
        <w:tc>
          <w:tcPr>
            <w:tcW w:w="1425" w:type="dxa"/>
            <w:vAlign w:val="center"/>
          </w:tcPr>
          <w:p>
            <w:pPr>
              <w:snapToGrid w:val="0"/>
              <w:jc w:val="center"/>
            </w:pPr>
          </w:p>
        </w:tc>
        <w:tc>
          <w:tcPr>
            <w:tcW w:w="1546" w:type="dxa"/>
            <w:vAlign w:val="center"/>
          </w:tcPr>
          <w:p>
            <w:pPr>
              <w:snapToGrid w:val="0"/>
              <w:jc w:val="center"/>
            </w:pPr>
          </w:p>
        </w:tc>
        <w:tc>
          <w:tcPr>
            <w:tcW w:w="706" w:type="dxa"/>
            <w:vAlign w:val="center"/>
          </w:tcPr>
          <w:p>
            <w:pPr>
              <w:snapToGrid w:val="0"/>
              <w:jc w:val="center"/>
            </w:pPr>
            <w:r>
              <w:t>2</w:t>
            </w:r>
          </w:p>
        </w:tc>
        <w:tc>
          <w:tcPr>
            <w:tcW w:w="3086" w:type="dxa"/>
            <w:vMerge w:val="continue"/>
          </w:tcPr>
          <w:p>
            <w:pPr>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r>
              <w:rPr>
                <w:rFonts w:hint="eastAsia"/>
              </w:rPr>
              <w:t>副主席</w:t>
            </w:r>
          </w:p>
        </w:tc>
        <w:tc>
          <w:tcPr>
            <w:tcW w:w="1425" w:type="dxa"/>
            <w:vAlign w:val="center"/>
          </w:tcPr>
          <w:p>
            <w:pPr>
              <w:snapToGrid w:val="0"/>
              <w:jc w:val="center"/>
            </w:pPr>
            <w:r>
              <w:rPr>
                <w:rFonts w:hint="eastAsia"/>
              </w:rPr>
              <w:t>主席</w:t>
            </w:r>
          </w:p>
        </w:tc>
        <w:tc>
          <w:tcPr>
            <w:tcW w:w="1546" w:type="dxa"/>
            <w:vAlign w:val="center"/>
          </w:tcPr>
          <w:p>
            <w:pPr>
              <w:snapToGrid w:val="0"/>
              <w:jc w:val="center"/>
            </w:pPr>
          </w:p>
        </w:tc>
        <w:tc>
          <w:tcPr>
            <w:tcW w:w="706" w:type="dxa"/>
            <w:vAlign w:val="center"/>
          </w:tcPr>
          <w:p>
            <w:pPr>
              <w:snapToGrid w:val="0"/>
              <w:jc w:val="center"/>
            </w:pPr>
            <w:r>
              <w:t>1.8</w:t>
            </w:r>
          </w:p>
        </w:tc>
        <w:tc>
          <w:tcPr>
            <w:tcW w:w="3086" w:type="dxa"/>
            <w:vMerge w:val="continue"/>
          </w:tcPr>
          <w:p>
            <w:pPr>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r>
              <w:rPr>
                <w:rFonts w:hint="eastAsia"/>
              </w:rPr>
              <w:t>部长</w:t>
            </w:r>
          </w:p>
        </w:tc>
        <w:tc>
          <w:tcPr>
            <w:tcW w:w="1425" w:type="dxa"/>
            <w:vAlign w:val="center"/>
          </w:tcPr>
          <w:p>
            <w:pPr>
              <w:snapToGrid w:val="0"/>
              <w:jc w:val="center"/>
            </w:pPr>
            <w:r>
              <w:rPr>
                <w:rFonts w:hint="eastAsia"/>
              </w:rPr>
              <w:t>副主席、部长</w:t>
            </w:r>
          </w:p>
        </w:tc>
        <w:tc>
          <w:tcPr>
            <w:tcW w:w="1546" w:type="dxa"/>
            <w:vAlign w:val="center"/>
          </w:tcPr>
          <w:p>
            <w:pPr>
              <w:snapToGrid w:val="0"/>
              <w:jc w:val="center"/>
            </w:pPr>
            <w:r>
              <w:rPr>
                <w:rFonts w:hint="eastAsia"/>
              </w:rPr>
              <w:t>年级班长、年级学委、班长、党支书、团支书</w:t>
            </w:r>
          </w:p>
        </w:tc>
        <w:tc>
          <w:tcPr>
            <w:tcW w:w="706" w:type="dxa"/>
            <w:vAlign w:val="center"/>
          </w:tcPr>
          <w:p>
            <w:pPr>
              <w:snapToGrid w:val="0"/>
              <w:jc w:val="center"/>
            </w:pPr>
            <w:r>
              <w:t>1.5</w:t>
            </w:r>
          </w:p>
        </w:tc>
        <w:tc>
          <w:tcPr>
            <w:tcW w:w="3086" w:type="dxa"/>
            <w:vMerge w:val="continue"/>
          </w:tcPr>
          <w:p>
            <w:pPr>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r>
              <w:rPr>
                <w:rFonts w:hint="eastAsia"/>
              </w:rPr>
              <w:t>副部长、校级社团会长</w:t>
            </w:r>
          </w:p>
        </w:tc>
        <w:tc>
          <w:tcPr>
            <w:tcW w:w="1425" w:type="dxa"/>
            <w:vAlign w:val="center"/>
          </w:tcPr>
          <w:p>
            <w:pPr>
              <w:snapToGrid w:val="0"/>
              <w:jc w:val="center"/>
            </w:pPr>
            <w:r>
              <w:rPr>
                <w:rFonts w:hint="eastAsia"/>
              </w:rPr>
              <w:t>优秀副部长</w:t>
            </w:r>
          </w:p>
        </w:tc>
        <w:tc>
          <w:tcPr>
            <w:tcW w:w="1546" w:type="dxa"/>
            <w:vAlign w:val="center"/>
          </w:tcPr>
          <w:p>
            <w:pPr>
              <w:snapToGrid w:val="0"/>
              <w:jc w:val="left"/>
            </w:pPr>
            <w:r>
              <w:rPr>
                <w:rFonts w:hint="eastAsia"/>
              </w:rPr>
              <w:t>副班长、学习委员</w:t>
            </w:r>
            <w:r>
              <w:t xml:space="preserve"> </w:t>
            </w:r>
            <w:r>
              <w:rPr>
                <w:rFonts w:hint="eastAsia"/>
              </w:rPr>
              <w:t>、辅导员助理</w:t>
            </w:r>
          </w:p>
        </w:tc>
        <w:tc>
          <w:tcPr>
            <w:tcW w:w="706" w:type="dxa"/>
            <w:vAlign w:val="center"/>
          </w:tcPr>
          <w:p>
            <w:pPr>
              <w:snapToGrid w:val="0"/>
              <w:jc w:val="center"/>
            </w:pPr>
            <w:r>
              <w:t>1.2</w:t>
            </w:r>
          </w:p>
        </w:tc>
        <w:tc>
          <w:tcPr>
            <w:tcW w:w="3086" w:type="dxa"/>
            <w:vMerge w:val="continue"/>
          </w:tcPr>
          <w:p>
            <w:pPr>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r>
              <w:rPr>
                <w:rFonts w:hint="eastAsia"/>
              </w:rPr>
              <w:t>校级社团副会长、优秀干事</w:t>
            </w:r>
          </w:p>
        </w:tc>
        <w:tc>
          <w:tcPr>
            <w:tcW w:w="1425" w:type="dxa"/>
            <w:vAlign w:val="center"/>
          </w:tcPr>
          <w:p>
            <w:pPr>
              <w:snapToGrid w:val="0"/>
              <w:jc w:val="center"/>
            </w:pPr>
            <w:r>
              <w:rPr>
                <w:rFonts w:hint="eastAsia"/>
              </w:rPr>
              <w:t>副部长、优秀干事</w:t>
            </w:r>
          </w:p>
        </w:tc>
        <w:tc>
          <w:tcPr>
            <w:tcW w:w="1546" w:type="dxa"/>
            <w:vAlign w:val="center"/>
          </w:tcPr>
          <w:p>
            <w:pPr>
              <w:snapToGrid w:val="0"/>
              <w:jc w:val="center"/>
            </w:pPr>
            <w:r>
              <w:rPr>
                <w:rFonts w:hint="eastAsia"/>
              </w:rPr>
              <w:t>其他学生干部</w:t>
            </w:r>
          </w:p>
        </w:tc>
        <w:tc>
          <w:tcPr>
            <w:tcW w:w="706" w:type="dxa"/>
            <w:vAlign w:val="center"/>
          </w:tcPr>
          <w:p>
            <w:pPr>
              <w:snapToGrid w:val="0"/>
              <w:jc w:val="center"/>
            </w:pPr>
            <w:r>
              <w:t>0.8</w:t>
            </w:r>
          </w:p>
        </w:tc>
        <w:tc>
          <w:tcPr>
            <w:tcW w:w="3086" w:type="dxa"/>
            <w:vMerge w:val="continue"/>
          </w:tcPr>
          <w:p>
            <w:pPr>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41" w:type="dxa"/>
            <w:vMerge w:val="continue"/>
            <w:vAlign w:val="center"/>
          </w:tcPr>
          <w:p>
            <w:pPr>
              <w:snapToGrid w:val="0"/>
              <w:jc w:val="center"/>
            </w:pPr>
          </w:p>
        </w:tc>
        <w:tc>
          <w:tcPr>
            <w:tcW w:w="919" w:type="dxa"/>
            <w:vMerge w:val="restart"/>
            <w:vAlign w:val="center"/>
          </w:tcPr>
          <w:p>
            <w:pPr>
              <w:snapToGrid w:val="0"/>
              <w:jc w:val="center"/>
            </w:pPr>
            <w:r>
              <w:rPr>
                <w:rFonts w:hint="eastAsia"/>
              </w:rPr>
              <w:t>校园文化活动与社会实践</w:t>
            </w:r>
          </w:p>
        </w:tc>
        <w:tc>
          <w:tcPr>
            <w:tcW w:w="1245" w:type="dxa"/>
            <w:vAlign w:val="center"/>
          </w:tcPr>
          <w:p>
            <w:pPr>
              <w:snapToGrid w:val="0"/>
              <w:jc w:val="center"/>
            </w:pPr>
            <w:r>
              <w:rPr>
                <w:rFonts w:hint="eastAsia"/>
              </w:rPr>
              <w:t>校级以上</w:t>
            </w:r>
          </w:p>
        </w:tc>
        <w:tc>
          <w:tcPr>
            <w:tcW w:w="1425" w:type="dxa"/>
            <w:vAlign w:val="center"/>
          </w:tcPr>
          <w:p>
            <w:pPr>
              <w:snapToGrid w:val="0"/>
              <w:jc w:val="center"/>
            </w:pPr>
            <w:r>
              <w:rPr>
                <w:rFonts w:hint="eastAsia"/>
              </w:rPr>
              <w:t>校级</w:t>
            </w:r>
          </w:p>
        </w:tc>
        <w:tc>
          <w:tcPr>
            <w:tcW w:w="1546" w:type="dxa"/>
            <w:vAlign w:val="center"/>
          </w:tcPr>
          <w:p>
            <w:pPr>
              <w:snapToGrid w:val="0"/>
              <w:jc w:val="center"/>
            </w:pPr>
            <w:r>
              <w:rPr>
                <w:rFonts w:hint="eastAsia"/>
              </w:rPr>
              <w:t>院级</w:t>
            </w:r>
          </w:p>
        </w:tc>
        <w:tc>
          <w:tcPr>
            <w:tcW w:w="706" w:type="dxa"/>
            <w:vAlign w:val="center"/>
          </w:tcPr>
          <w:p>
            <w:pPr>
              <w:snapToGrid w:val="0"/>
              <w:jc w:val="center"/>
            </w:pPr>
            <w:r>
              <w:rPr>
                <w:rFonts w:hint="eastAsia"/>
              </w:rPr>
              <w:t>得分</w:t>
            </w:r>
          </w:p>
        </w:tc>
        <w:tc>
          <w:tcPr>
            <w:tcW w:w="3086" w:type="dxa"/>
            <w:vMerge w:val="restart"/>
          </w:tcPr>
          <w:p>
            <w:pPr>
              <w:snapToGrid w:val="0"/>
              <w:outlineLvl w:val="0"/>
              <w:rPr>
                <w:sz w:val="18"/>
                <w:szCs w:val="18"/>
              </w:rPr>
            </w:pPr>
            <w:r>
              <w:rPr>
                <w:sz w:val="18"/>
                <w:szCs w:val="18"/>
              </w:rPr>
              <w:t>1.</w:t>
            </w:r>
            <w:r>
              <w:rPr>
                <w:rFonts w:hint="eastAsia"/>
                <w:sz w:val="18"/>
                <w:szCs w:val="18"/>
              </w:rPr>
              <w:t>校内活动指经过学校相关部门发文的面向研究生群体组织的校园活动。</w:t>
            </w:r>
          </w:p>
          <w:p>
            <w:pPr>
              <w:snapToGrid w:val="0"/>
              <w:outlineLvl w:val="0"/>
              <w:rPr>
                <w:sz w:val="18"/>
                <w:szCs w:val="18"/>
              </w:rPr>
            </w:pPr>
            <w:r>
              <w:rPr>
                <w:sz w:val="18"/>
                <w:szCs w:val="18"/>
              </w:rPr>
              <w:t xml:space="preserve">2. </w:t>
            </w:r>
            <w:r>
              <w:rPr>
                <w:rFonts w:hint="eastAsia"/>
                <w:sz w:val="18"/>
                <w:szCs w:val="18"/>
              </w:rPr>
              <w:t>代表学院参加研究生团体比赛可在所获奖项基础上累计加</w:t>
            </w:r>
            <w:r>
              <w:rPr>
                <w:sz w:val="18"/>
                <w:szCs w:val="18"/>
              </w:rPr>
              <w:t>0.4</w:t>
            </w:r>
            <w:r>
              <w:rPr>
                <w:rFonts w:hint="eastAsia"/>
                <w:sz w:val="18"/>
                <w:szCs w:val="18"/>
              </w:rPr>
              <w:t>分。</w:t>
            </w:r>
          </w:p>
          <w:p>
            <w:pPr>
              <w:snapToGrid w:val="0"/>
              <w:outlineLvl w:val="0"/>
              <w:rPr>
                <w:sz w:val="18"/>
                <w:szCs w:val="18"/>
              </w:rPr>
            </w:pPr>
            <w:r>
              <w:rPr>
                <w:sz w:val="18"/>
                <w:szCs w:val="18"/>
              </w:rPr>
              <w:t xml:space="preserve">3. </w:t>
            </w:r>
            <w:r>
              <w:rPr>
                <w:rFonts w:hint="eastAsia"/>
                <w:sz w:val="18"/>
                <w:szCs w:val="18"/>
              </w:rPr>
              <w:t>校级暑期实践团队可加</w:t>
            </w:r>
            <w:r>
              <w:rPr>
                <w:sz w:val="18"/>
                <w:szCs w:val="18"/>
              </w:rPr>
              <w:t>0.4</w:t>
            </w:r>
            <w:r>
              <w:rPr>
                <w:rFonts w:hint="eastAsia"/>
                <w:sz w:val="18"/>
                <w:szCs w:val="18"/>
              </w:rPr>
              <w:t>分</w:t>
            </w:r>
          </w:p>
          <w:p>
            <w:pPr>
              <w:snapToGrid w:val="0"/>
              <w:outlineLvl w:val="0"/>
              <w:rPr>
                <w:sz w:val="18"/>
                <w:szCs w:val="18"/>
              </w:rPr>
            </w:pPr>
            <w:r>
              <w:rPr>
                <w:sz w:val="18"/>
                <w:szCs w:val="18"/>
              </w:rPr>
              <w:t>4.</w:t>
            </w:r>
            <w:r>
              <w:rPr>
                <w:rFonts w:hint="eastAsia"/>
                <w:sz w:val="18"/>
                <w:szCs w:val="18"/>
              </w:rPr>
              <w:t>参加研究生金水节系列活动（未获奖）一次可加</w:t>
            </w:r>
            <w:r>
              <w:rPr>
                <w:sz w:val="18"/>
                <w:szCs w:val="18"/>
              </w:rPr>
              <w:t>0.2</w:t>
            </w:r>
            <w:r>
              <w:rPr>
                <w:rFonts w:hint="eastAsia"/>
                <w:sz w:val="18"/>
                <w:szCs w:val="18"/>
              </w:rPr>
              <w:t>分，此类加分上限</w:t>
            </w:r>
            <w:r>
              <w:rPr>
                <w:sz w:val="18"/>
                <w:szCs w:val="18"/>
              </w:rPr>
              <w:t>0.4</w:t>
            </w:r>
            <w:r>
              <w:rPr>
                <w:rFonts w:hint="eastAsia"/>
                <w:sz w:val="18"/>
                <w:szCs w:val="18"/>
              </w:rPr>
              <w:t>分，团体赛已经加分的，不含在此。需提供参赛证明材料。</w:t>
            </w:r>
          </w:p>
          <w:p>
            <w:pPr>
              <w:snapToGrid w:val="0"/>
              <w:outlineLvl w:val="0"/>
              <w:rPr>
                <w:sz w:val="18"/>
                <w:szCs w:val="18"/>
              </w:rPr>
            </w:pPr>
            <w:r>
              <w:rPr>
                <w:sz w:val="18"/>
                <w:szCs w:val="18"/>
              </w:rPr>
              <w:t>5.</w:t>
            </w:r>
            <w:r>
              <w:rPr>
                <w:rFonts w:hint="eastAsia"/>
                <w:sz w:val="18"/>
                <w:szCs w:val="18"/>
              </w:rPr>
              <w:t>优秀学生、优秀学生干部等荣誉称号不算在此加分项目中。</w:t>
            </w:r>
          </w:p>
          <w:p>
            <w:pPr>
              <w:snapToGrid w:val="0"/>
              <w:outlineLvl w:val="0"/>
              <w:rPr>
                <w:sz w:val="18"/>
                <w:szCs w:val="18"/>
              </w:rPr>
            </w:pPr>
            <w:r>
              <w:rPr>
                <w:rFonts w:hint="eastAsia"/>
                <w:sz w:val="18"/>
                <w:szCs w:val="18"/>
              </w:rPr>
              <w:t>6</w:t>
            </w:r>
            <w:r>
              <w:rPr>
                <w:sz w:val="18"/>
                <w:szCs w:val="18"/>
              </w:rPr>
              <w:t>.</w:t>
            </w:r>
            <w:r>
              <w:rPr>
                <w:rFonts w:hint="eastAsia"/>
                <w:sz w:val="18"/>
                <w:szCs w:val="18"/>
              </w:rPr>
              <w:t>同一类型奖项不可重复叠加，按照类型加分最高分计。如</w:t>
            </w:r>
            <w:r>
              <w:rPr>
                <w:sz w:val="18"/>
                <w:szCs w:val="18"/>
              </w:rPr>
              <w:t>:</w:t>
            </w:r>
            <w:r>
              <w:rPr>
                <w:rFonts w:hint="eastAsia"/>
                <w:sz w:val="18"/>
                <w:szCs w:val="18"/>
              </w:rPr>
              <w:t>获得某乒乓球比赛单打一等奖和双打二等奖，只可取分数较高一项。</w:t>
            </w:r>
          </w:p>
          <w:p>
            <w:pPr>
              <w:snapToGrid w:val="0"/>
              <w:outlineLvl w:val="0"/>
              <w:rPr>
                <w:rFonts w:ascii="宋体" w:hAnsi="宋体" w:cs="宋体"/>
                <w:kern w:val="0"/>
                <w:sz w:val="18"/>
                <w:szCs w:val="18"/>
              </w:rPr>
            </w:pPr>
            <w:r>
              <w:rPr>
                <w:rFonts w:hint="eastAsia" w:ascii="宋体" w:hAnsi="宋体" w:cs="宋体"/>
                <w:kern w:val="0"/>
                <w:sz w:val="18"/>
                <w:szCs w:val="18"/>
              </w:rPr>
              <w:t>7.</w:t>
            </w:r>
            <w:r>
              <w:rPr>
                <w:rFonts w:hint="eastAsia" w:ascii="宋体" w:hAnsi="宋体" w:cs="宋体"/>
                <w:b/>
                <w:bCs/>
                <w:kern w:val="0"/>
                <w:sz w:val="18"/>
                <w:szCs w:val="18"/>
              </w:rPr>
              <w:t>多次志愿服务累计时长少于20小时加0.2分，大于等于20小时加0.4分。基础系数1；省级及大型活动、赛事的志愿服务，如在宁高校院所新生开学典礼、江苏发展大会等，系数为2。</w:t>
            </w:r>
          </w:p>
          <w:p>
            <w:pPr>
              <w:snapToGrid w:val="0"/>
              <w:outlineLvl w:val="0"/>
              <w:rPr>
                <w:rFonts w:ascii="宋体" w:hAnsi="宋体" w:cs="宋体"/>
                <w:kern w:val="0"/>
                <w:sz w:val="18"/>
                <w:szCs w:val="18"/>
              </w:rPr>
            </w:pPr>
            <w:r>
              <w:rPr>
                <w:rFonts w:hint="eastAsia"/>
                <w:sz w:val="18"/>
                <w:szCs w:val="18"/>
              </w:rPr>
              <w:t>8</w:t>
            </w:r>
            <w:r>
              <w:rPr>
                <w:sz w:val="18"/>
                <w:szCs w:val="18"/>
              </w:rPr>
              <w:t>.</w:t>
            </w:r>
            <w:r>
              <w:rPr>
                <w:rFonts w:hint="eastAsia"/>
                <w:sz w:val="18"/>
                <w:szCs w:val="18"/>
              </w:rPr>
              <w:t>多次获奖情况累加</w:t>
            </w:r>
            <w:r>
              <w:rPr>
                <w:rFonts w:hint="eastAsia"/>
                <w:b/>
                <w:sz w:val="18"/>
                <w:szCs w:val="18"/>
              </w:rPr>
              <w:t>上限为</w:t>
            </w:r>
            <w:r>
              <w:rPr>
                <w:b/>
                <w:sz w:val="18"/>
                <w:szCs w:val="18"/>
              </w:rPr>
              <w:t>2</w:t>
            </w:r>
            <w:r>
              <w:rPr>
                <w:rFonts w:hint="eastAsia"/>
                <w:b/>
                <w:sz w:val="18"/>
                <w:szCs w:val="18"/>
              </w:rPr>
              <w:t>分</w:t>
            </w:r>
            <w:r>
              <w:rPr>
                <w:rFonts w:hint="eastAsia"/>
                <w:sz w:val="18"/>
                <w:szCs w:val="18"/>
              </w:rPr>
              <w:t>，以获奖证书为加分凭证</w:t>
            </w:r>
            <w:r>
              <w:rPr>
                <w:rFonts w:hint="eastAsia" w:ascii="宋体" w:hAnsi="宋体" w:cs="宋体"/>
                <w:kern w:val="0"/>
                <w:sz w:val="18"/>
                <w:szCs w:val="18"/>
              </w:rPr>
              <w:t>。</w:t>
            </w:r>
          </w:p>
          <w:p>
            <w:pPr>
              <w:snapToGrid w:val="0"/>
              <w:outlineLvl w:val="0"/>
              <w:rPr>
                <w:sz w:val="18"/>
                <w:szCs w:val="18"/>
              </w:rPr>
            </w:pPr>
            <w:r>
              <w:rPr>
                <w:rFonts w:hint="eastAsia" w:ascii="宋体" w:hAnsi="宋体" w:cs="宋体"/>
                <w:kern w:val="0"/>
                <w:sz w:val="18"/>
                <w:szCs w:val="18"/>
              </w:rPr>
              <w:t>9</w:t>
            </w:r>
            <w:r>
              <w:rPr>
                <w:rFonts w:ascii="宋体" w:hAnsi="宋体" w:cs="宋体"/>
                <w:kern w:val="0"/>
                <w:sz w:val="18"/>
                <w:szCs w:val="18"/>
              </w:rPr>
              <w:t>.参与活动加分项应提供相关证明，由奖学金审核小组审核，予以公示，确定无误后方可加分。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r>
              <w:rPr>
                <w:rFonts w:hint="eastAsia"/>
              </w:rPr>
              <w:t>一等奖</w:t>
            </w:r>
          </w:p>
        </w:tc>
        <w:tc>
          <w:tcPr>
            <w:tcW w:w="1425" w:type="dxa"/>
            <w:vAlign w:val="center"/>
          </w:tcPr>
          <w:p>
            <w:pPr>
              <w:snapToGrid w:val="0"/>
              <w:jc w:val="center"/>
            </w:pPr>
          </w:p>
        </w:tc>
        <w:tc>
          <w:tcPr>
            <w:tcW w:w="1546" w:type="dxa"/>
            <w:vAlign w:val="center"/>
          </w:tcPr>
          <w:p>
            <w:pPr>
              <w:snapToGrid w:val="0"/>
              <w:jc w:val="center"/>
            </w:pPr>
          </w:p>
        </w:tc>
        <w:tc>
          <w:tcPr>
            <w:tcW w:w="706" w:type="dxa"/>
            <w:vAlign w:val="center"/>
          </w:tcPr>
          <w:p>
            <w:pPr>
              <w:snapToGrid w:val="0"/>
              <w:jc w:val="center"/>
            </w:pPr>
            <w:r>
              <w:t>1.</w:t>
            </w:r>
            <w:r>
              <w:rPr>
                <w:rFonts w:hint="eastAsia"/>
              </w:rPr>
              <w:t>2</w:t>
            </w:r>
          </w:p>
        </w:tc>
        <w:tc>
          <w:tcPr>
            <w:tcW w:w="3086" w:type="dxa"/>
            <w:vMerge w:val="continue"/>
          </w:tcPr>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r>
              <w:rPr>
                <w:rFonts w:hint="eastAsia"/>
              </w:rPr>
              <w:t>二等奖</w:t>
            </w:r>
          </w:p>
        </w:tc>
        <w:tc>
          <w:tcPr>
            <w:tcW w:w="1425" w:type="dxa"/>
            <w:vAlign w:val="center"/>
          </w:tcPr>
          <w:p>
            <w:pPr>
              <w:snapToGrid w:val="0"/>
              <w:jc w:val="center"/>
            </w:pPr>
            <w:r>
              <w:rPr>
                <w:rFonts w:hint="eastAsia"/>
              </w:rPr>
              <w:t>一等奖</w:t>
            </w:r>
          </w:p>
        </w:tc>
        <w:tc>
          <w:tcPr>
            <w:tcW w:w="1546" w:type="dxa"/>
            <w:vAlign w:val="center"/>
          </w:tcPr>
          <w:p>
            <w:pPr>
              <w:snapToGrid w:val="0"/>
              <w:jc w:val="center"/>
            </w:pPr>
          </w:p>
        </w:tc>
        <w:tc>
          <w:tcPr>
            <w:tcW w:w="706" w:type="dxa"/>
            <w:vAlign w:val="center"/>
          </w:tcPr>
          <w:p>
            <w:pPr>
              <w:snapToGrid w:val="0"/>
              <w:jc w:val="center"/>
            </w:pPr>
            <w:r>
              <w:t>1</w:t>
            </w:r>
          </w:p>
        </w:tc>
        <w:tc>
          <w:tcPr>
            <w:tcW w:w="3086" w:type="dxa"/>
            <w:vMerge w:val="continue"/>
          </w:tcPr>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r>
              <w:rPr>
                <w:rFonts w:hint="eastAsia"/>
              </w:rPr>
              <w:t>三等奖</w:t>
            </w:r>
          </w:p>
        </w:tc>
        <w:tc>
          <w:tcPr>
            <w:tcW w:w="1425" w:type="dxa"/>
            <w:vAlign w:val="center"/>
          </w:tcPr>
          <w:p>
            <w:pPr>
              <w:snapToGrid w:val="0"/>
              <w:jc w:val="center"/>
            </w:pPr>
            <w:r>
              <w:rPr>
                <w:rFonts w:hint="eastAsia"/>
              </w:rPr>
              <w:t>二等奖</w:t>
            </w:r>
          </w:p>
        </w:tc>
        <w:tc>
          <w:tcPr>
            <w:tcW w:w="1546" w:type="dxa"/>
            <w:vAlign w:val="center"/>
          </w:tcPr>
          <w:p>
            <w:pPr>
              <w:snapToGrid w:val="0"/>
              <w:jc w:val="center"/>
            </w:pPr>
            <w:r>
              <w:rPr>
                <w:rFonts w:hint="eastAsia"/>
              </w:rPr>
              <w:t>一等奖</w:t>
            </w:r>
          </w:p>
        </w:tc>
        <w:tc>
          <w:tcPr>
            <w:tcW w:w="706" w:type="dxa"/>
            <w:vAlign w:val="center"/>
          </w:tcPr>
          <w:p>
            <w:pPr>
              <w:snapToGrid w:val="0"/>
              <w:jc w:val="center"/>
            </w:pPr>
            <w:r>
              <w:t>0.8</w:t>
            </w:r>
          </w:p>
        </w:tc>
        <w:tc>
          <w:tcPr>
            <w:tcW w:w="3086" w:type="dxa"/>
            <w:vMerge w:val="continue"/>
          </w:tcPr>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r>
              <w:rPr>
                <w:rFonts w:hint="eastAsia"/>
              </w:rPr>
              <w:t>优秀奖</w:t>
            </w:r>
          </w:p>
        </w:tc>
        <w:tc>
          <w:tcPr>
            <w:tcW w:w="1425" w:type="dxa"/>
            <w:vAlign w:val="center"/>
          </w:tcPr>
          <w:p>
            <w:pPr>
              <w:snapToGrid w:val="0"/>
              <w:jc w:val="center"/>
            </w:pPr>
            <w:r>
              <w:rPr>
                <w:rFonts w:hint="eastAsia"/>
              </w:rPr>
              <w:t>三等奖</w:t>
            </w:r>
          </w:p>
        </w:tc>
        <w:tc>
          <w:tcPr>
            <w:tcW w:w="1546" w:type="dxa"/>
            <w:vAlign w:val="center"/>
          </w:tcPr>
          <w:p>
            <w:pPr>
              <w:snapToGrid w:val="0"/>
              <w:jc w:val="center"/>
            </w:pPr>
            <w:r>
              <w:rPr>
                <w:rFonts w:hint="eastAsia"/>
              </w:rPr>
              <w:t>二等奖</w:t>
            </w:r>
          </w:p>
        </w:tc>
        <w:tc>
          <w:tcPr>
            <w:tcW w:w="706" w:type="dxa"/>
            <w:vAlign w:val="center"/>
          </w:tcPr>
          <w:p>
            <w:pPr>
              <w:snapToGrid w:val="0"/>
              <w:jc w:val="center"/>
            </w:pPr>
            <w:r>
              <w:t>0.6</w:t>
            </w:r>
          </w:p>
        </w:tc>
        <w:tc>
          <w:tcPr>
            <w:tcW w:w="3086" w:type="dxa"/>
            <w:vMerge w:val="continue"/>
          </w:tcPr>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p>
        </w:tc>
        <w:tc>
          <w:tcPr>
            <w:tcW w:w="1425" w:type="dxa"/>
            <w:vAlign w:val="center"/>
          </w:tcPr>
          <w:p>
            <w:pPr>
              <w:snapToGrid w:val="0"/>
              <w:jc w:val="center"/>
            </w:pPr>
            <w:r>
              <w:rPr>
                <w:rFonts w:hint="eastAsia"/>
              </w:rPr>
              <w:t>优秀奖</w:t>
            </w:r>
          </w:p>
        </w:tc>
        <w:tc>
          <w:tcPr>
            <w:tcW w:w="1546" w:type="dxa"/>
            <w:vAlign w:val="center"/>
          </w:tcPr>
          <w:p>
            <w:pPr>
              <w:snapToGrid w:val="0"/>
              <w:jc w:val="center"/>
            </w:pPr>
            <w:r>
              <w:rPr>
                <w:rFonts w:hint="eastAsia"/>
              </w:rPr>
              <w:t>三等奖</w:t>
            </w:r>
          </w:p>
        </w:tc>
        <w:tc>
          <w:tcPr>
            <w:tcW w:w="706" w:type="dxa"/>
            <w:vAlign w:val="center"/>
          </w:tcPr>
          <w:p>
            <w:pPr>
              <w:snapToGrid w:val="0"/>
              <w:jc w:val="center"/>
            </w:pPr>
            <w:r>
              <w:t>0.4</w:t>
            </w:r>
          </w:p>
        </w:tc>
        <w:tc>
          <w:tcPr>
            <w:tcW w:w="3086" w:type="dxa"/>
            <w:vMerge w:val="continue"/>
          </w:tcPr>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p>
        </w:tc>
        <w:tc>
          <w:tcPr>
            <w:tcW w:w="2971" w:type="dxa"/>
            <w:gridSpan w:val="2"/>
            <w:vAlign w:val="center"/>
          </w:tcPr>
          <w:p>
            <w:pPr>
              <w:snapToGrid w:val="0"/>
              <w:jc w:val="left"/>
            </w:pPr>
            <w:r>
              <w:rPr>
                <w:rFonts w:hint="eastAsia"/>
              </w:rPr>
              <w:t>代表学院参加金水节研究生团体赛（啦啦操比赛、篮球赛、足球赛、辩论赛等）；</w:t>
            </w:r>
          </w:p>
          <w:p>
            <w:pPr>
              <w:snapToGrid w:val="0"/>
              <w:jc w:val="left"/>
            </w:pPr>
            <w:r>
              <w:rPr>
                <w:rFonts w:hint="eastAsia"/>
              </w:rPr>
              <w:t>参加校级暑期实践研究生团队</w:t>
            </w:r>
          </w:p>
        </w:tc>
        <w:tc>
          <w:tcPr>
            <w:tcW w:w="706" w:type="dxa"/>
            <w:vAlign w:val="center"/>
          </w:tcPr>
          <w:p>
            <w:pPr>
              <w:snapToGrid w:val="0"/>
              <w:jc w:val="center"/>
            </w:pPr>
            <w:r>
              <w:t>0.4</w:t>
            </w:r>
          </w:p>
        </w:tc>
        <w:tc>
          <w:tcPr>
            <w:tcW w:w="3086" w:type="dxa"/>
            <w:vMerge w:val="continue"/>
          </w:tcPr>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p>
        </w:tc>
        <w:tc>
          <w:tcPr>
            <w:tcW w:w="2971" w:type="dxa"/>
            <w:gridSpan w:val="2"/>
            <w:vAlign w:val="center"/>
          </w:tcPr>
          <w:p>
            <w:pPr>
              <w:snapToGrid w:val="0"/>
              <w:jc w:val="left"/>
            </w:pPr>
            <w:r>
              <w:rPr>
                <w:rFonts w:hint="eastAsia"/>
              </w:rPr>
              <w:t>参加志愿服务活动</w:t>
            </w:r>
          </w:p>
        </w:tc>
        <w:tc>
          <w:tcPr>
            <w:tcW w:w="706" w:type="dxa"/>
            <w:vAlign w:val="center"/>
          </w:tcPr>
          <w:p>
            <w:pPr>
              <w:snapToGrid w:val="0"/>
              <w:jc w:val="center"/>
            </w:pPr>
            <w:r>
              <w:rPr>
                <w:rFonts w:hint="eastAsia"/>
              </w:rPr>
              <w:t>1</w:t>
            </w:r>
          </w:p>
        </w:tc>
        <w:tc>
          <w:tcPr>
            <w:tcW w:w="3086" w:type="dxa"/>
            <w:vMerge w:val="continue"/>
          </w:tcPr>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1245" w:type="dxa"/>
            <w:vAlign w:val="center"/>
          </w:tcPr>
          <w:p>
            <w:pPr>
              <w:snapToGrid w:val="0"/>
              <w:jc w:val="center"/>
            </w:pPr>
          </w:p>
        </w:tc>
        <w:tc>
          <w:tcPr>
            <w:tcW w:w="2971" w:type="dxa"/>
            <w:gridSpan w:val="2"/>
            <w:vAlign w:val="center"/>
          </w:tcPr>
          <w:p>
            <w:pPr>
              <w:snapToGrid w:val="0"/>
              <w:jc w:val="left"/>
            </w:pPr>
            <w:r>
              <w:rPr>
                <w:rFonts w:hint="eastAsia"/>
              </w:rPr>
              <w:t>参与研究生金水节系列活动（未获奖）</w:t>
            </w:r>
          </w:p>
          <w:p>
            <w:pPr>
              <w:snapToGrid w:val="0"/>
              <w:jc w:val="center"/>
            </w:pPr>
          </w:p>
        </w:tc>
        <w:tc>
          <w:tcPr>
            <w:tcW w:w="706" w:type="dxa"/>
            <w:vAlign w:val="center"/>
          </w:tcPr>
          <w:p>
            <w:pPr>
              <w:snapToGrid w:val="0"/>
              <w:jc w:val="center"/>
            </w:pPr>
            <w:r>
              <w:t>0.2</w:t>
            </w:r>
          </w:p>
        </w:tc>
        <w:tc>
          <w:tcPr>
            <w:tcW w:w="3086" w:type="dxa"/>
            <w:vMerge w:val="continue"/>
          </w:tcPr>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641" w:type="dxa"/>
            <w:vMerge w:val="continue"/>
            <w:vAlign w:val="center"/>
          </w:tcPr>
          <w:p>
            <w:pPr>
              <w:snapToGrid w:val="0"/>
              <w:jc w:val="center"/>
            </w:pPr>
          </w:p>
        </w:tc>
        <w:tc>
          <w:tcPr>
            <w:tcW w:w="919" w:type="dxa"/>
            <w:vMerge w:val="restart"/>
            <w:vAlign w:val="center"/>
          </w:tcPr>
          <w:p>
            <w:pPr>
              <w:snapToGrid w:val="0"/>
              <w:jc w:val="center"/>
            </w:pPr>
            <w:r>
              <w:rPr>
                <w:rFonts w:hint="eastAsia"/>
              </w:rPr>
              <w:t>学术</w:t>
            </w:r>
          </w:p>
          <w:p>
            <w:pPr>
              <w:snapToGrid w:val="0"/>
              <w:jc w:val="center"/>
            </w:pPr>
            <w:r>
              <w:rPr>
                <w:rFonts w:hint="eastAsia"/>
              </w:rPr>
              <w:t>素养</w:t>
            </w:r>
          </w:p>
        </w:tc>
        <w:tc>
          <w:tcPr>
            <w:tcW w:w="4216" w:type="dxa"/>
            <w:gridSpan w:val="3"/>
            <w:vAlign w:val="center"/>
          </w:tcPr>
          <w:p>
            <w:pPr>
              <w:snapToGrid w:val="0"/>
              <w:jc w:val="center"/>
            </w:pPr>
            <w:r>
              <w:rPr>
                <w:rFonts w:hint="eastAsia"/>
              </w:rPr>
              <w:t>说明</w:t>
            </w:r>
          </w:p>
        </w:tc>
        <w:tc>
          <w:tcPr>
            <w:tcW w:w="706" w:type="dxa"/>
            <w:vAlign w:val="center"/>
          </w:tcPr>
          <w:p>
            <w:pPr>
              <w:snapToGrid w:val="0"/>
              <w:jc w:val="center"/>
            </w:pPr>
            <w:r>
              <w:rPr>
                <w:rFonts w:hint="eastAsia"/>
              </w:rPr>
              <w:t>得分</w:t>
            </w:r>
          </w:p>
        </w:tc>
        <w:tc>
          <w:tcPr>
            <w:tcW w:w="3086" w:type="dxa"/>
            <w:vMerge w:val="restart"/>
          </w:tcPr>
          <w:p>
            <w:pPr>
              <w:snapToGrid w:val="0"/>
              <w:rPr>
                <w:sz w:val="18"/>
                <w:szCs w:val="18"/>
              </w:rPr>
            </w:pPr>
            <w:r>
              <w:rPr>
                <w:sz w:val="18"/>
                <w:szCs w:val="18"/>
              </w:rPr>
              <w:t>1</w:t>
            </w:r>
            <w:r>
              <w:rPr>
                <w:rFonts w:hint="eastAsia"/>
                <w:sz w:val="18"/>
                <w:szCs w:val="18"/>
              </w:rPr>
              <w:t>、累加</w:t>
            </w:r>
            <w:r>
              <w:rPr>
                <w:rFonts w:hint="eastAsia"/>
                <w:b/>
                <w:bCs/>
                <w:sz w:val="18"/>
                <w:szCs w:val="18"/>
              </w:rPr>
              <w:t>上限为</w:t>
            </w:r>
            <w:r>
              <w:rPr>
                <w:b/>
                <w:bCs/>
                <w:sz w:val="18"/>
                <w:szCs w:val="18"/>
              </w:rPr>
              <w:t>1</w:t>
            </w:r>
            <w:r>
              <w:rPr>
                <w:rFonts w:hint="eastAsia"/>
                <w:b/>
                <w:bCs/>
                <w:sz w:val="18"/>
                <w:szCs w:val="18"/>
              </w:rPr>
              <w:t>分</w:t>
            </w:r>
          </w:p>
          <w:p>
            <w:pPr>
              <w:snapToGrid w:val="0"/>
            </w:pPr>
            <w:r>
              <w:rPr>
                <w:sz w:val="18"/>
                <w:szCs w:val="18"/>
              </w:rPr>
              <w:t>2</w:t>
            </w:r>
            <w:r>
              <w:rPr>
                <w:rFonts w:hint="eastAsia"/>
                <w:sz w:val="18"/>
                <w:szCs w:val="18"/>
              </w:rPr>
              <w:t>、其他学院的学术汇报交流活动需经评定小组核定。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641" w:type="dxa"/>
            <w:vMerge w:val="continue"/>
            <w:vAlign w:val="center"/>
          </w:tcPr>
          <w:p>
            <w:pPr>
              <w:snapToGrid w:val="0"/>
              <w:jc w:val="center"/>
            </w:pPr>
          </w:p>
        </w:tc>
        <w:tc>
          <w:tcPr>
            <w:tcW w:w="919" w:type="dxa"/>
            <w:vMerge w:val="continue"/>
            <w:vAlign w:val="center"/>
          </w:tcPr>
          <w:p>
            <w:pPr>
              <w:snapToGrid w:val="0"/>
              <w:jc w:val="center"/>
            </w:pPr>
          </w:p>
        </w:tc>
        <w:tc>
          <w:tcPr>
            <w:tcW w:w="4216" w:type="dxa"/>
            <w:gridSpan w:val="3"/>
            <w:vAlign w:val="center"/>
          </w:tcPr>
          <w:p>
            <w:pPr>
              <w:snapToGrid w:val="0"/>
              <w:jc w:val="center"/>
            </w:pPr>
            <w:r>
              <w:rPr>
                <w:rFonts w:hint="eastAsia"/>
              </w:rPr>
              <w:t xml:space="preserve">学术经验交流活动汇报 </w:t>
            </w:r>
            <w:r>
              <w:t xml:space="preserve">1 </w:t>
            </w:r>
            <w:r>
              <w:rPr>
                <w:rFonts w:hint="eastAsia"/>
              </w:rPr>
              <w:t>次，如校级学海争锋、新能源论坛、学院学术经验交流或其他学术交流活动等。需提供汇报过程中的照片或导师签字的相关证明作为支撑材料。</w:t>
            </w:r>
          </w:p>
        </w:tc>
        <w:tc>
          <w:tcPr>
            <w:tcW w:w="706" w:type="dxa"/>
            <w:vAlign w:val="center"/>
          </w:tcPr>
          <w:p>
            <w:pPr>
              <w:snapToGrid w:val="0"/>
              <w:jc w:val="center"/>
            </w:pPr>
            <w:r>
              <w:rPr>
                <w:rFonts w:hint="eastAsia"/>
              </w:rPr>
              <w:t>0</w:t>
            </w:r>
            <w:r>
              <w:t>.5</w:t>
            </w:r>
          </w:p>
        </w:tc>
        <w:tc>
          <w:tcPr>
            <w:tcW w:w="3086" w:type="dxa"/>
            <w:vMerge w:val="continue"/>
          </w:tcPr>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568" w:type="dxa"/>
            <w:gridSpan w:val="7"/>
          </w:tcPr>
          <w:p>
            <w:pPr>
              <w:snapToGrid w:val="0"/>
            </w:pPr>
            <w:r>
              <w:rPr>
                <w:rFonts w:hint="eastAsia"/>
              </w:rPr>
              <w:t>说明：</w:t>
            </w:r>
            <w:r>
              <w:rPr>
                <w:rFonts w:hint="eastAsia"/>
                <w:b/>
              </w:rPr>
              <w:t>该项考评标准适用于硕士研究生，具体评定方式参照学校各类奖学金评定发文要求做权衡或者调整。</w:t>
            </w:r>
          </w:p>
        </w:tc>
      </w:tr>
    </w:tbl>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r>
        <w:rPr>
          <w:rFonts w:hint="eastAsia" w:ascii="仿宋_GB2312" w:hAnsi="宋体" w:eastAsia="仿宋_GB2312"/>
          <w:b/>
          <w:sz w:val="32"/>
          <w:szCs w:val="32"/>
        </w:rPr>
        <w:br w:type="page"/>
      </w:r>
    </w:p>
    <w:p>
      <w:pPr>
        <w:rPr>
          <w:rFonts w:ascii="仿宋_GB2312" w:hAnsi="宋体" w:eastAsia="仿宋_GB2312"/>
          <w:b/>
          <w:sz w:val="32"/>
          <w:szCs w:val="32"/>
        </w:rPr>
      </w:pPr>
      <w:r>
        <w:rPr>
          <w:rFonts w:hint="eastAsia" w:ascii="仿宋_GB2312" w:hAnsi="宋体" w:eastAsia="仿宋_GB2312"/>
          <w:b/>
          <w:sz w:val="32"/>
          <w:szCs w:val="32"/>
        </w:rPr>
        <w:t>附件</w:t>
      </w:r>
      <w:r>
        <w:rPr>
          <w:rFonts w:hint="eastAsia" w:ascii="仿宋_GB2312" w:hAnsi="宋体"/>
          <w:b/>
          <w:sz w:val="32"/>
          <w:szCs w:val="32"/>
        </w:rPr>
        <w:t>3</w:t>
      </w:r>
      <w:r>
        <w:rPr>
          <w:rFonts w:hint="eastAsia" w:ascii="仿宋_GB2312" w:hAnsi="宋体" w:eastAsia="仿宋_GB2312"/>
          <w:b/>
          <w:sz w:val="32"/>
          <w:szCs w:val="32"/>
        </w:rPr>
        <w:t>：</w:t>
      </w:r>
    </w:p>
    <w:p>
      <w:pPr>
        <w:jc w:val="center"/>
        <w:rPr>
          <w:rFonts w:ascii="方正小标宋简体" w:hAnsi="方正小标宋简体" w:eastAsia="方正小标宋简体" w:cs="方正小标宋简体"/>
          <w:b/>
          <w:sz w:val="36"/>
          <w:szCs w:val="36"/>
        </w:rPr>
      </w:pPr>
      <w:r>
        <w:rPr>
          <w:rFonts w:hint="eastAsia" w:ascii="仿宋_GB2312" w:hAnsi="宋体" w:eastAsia="仿宋_GB2312"/>
          <w:b/>
          <w:sz w:val="28"/>
          <w:szCs w:val="32"/>
        </w:rPr>
        <w:t xml:space="preserve">  </w:t>
      </w:r>
      <w:r>
        <w:rPr>
          <w:rFonts w:hint="eastAsia" w:ascii="方正小标宋简体" w:hAnsi="方正小标宋简体" w:eastAsia="方正小标宋简体" w:cs="方正小标宋简体"/>
          <w:b/>
          <w:sz w:val="36"/>
          <w:szCs w:val="36"/>
        </w:rPr>
        <w:t>能源与电气学院研究生奖助学金博士综合考评</w:t>
      </w:r>
    </w:p>
    <w:p>
      <w:pPr>
        <w:jc w:val="center"/>
        <w:rPr>
          <w:rFonts w:ascii="仿宋_GB2312" w:hAnsi="宋体" w:eastAsia="仿宋_GB2312"/>
          <w:b/>
          <w:sz w:val="28"/>
          <w:szCs w:val="32"/>
        </w:rPr>
      </w:pPr>
      <w:r>
        <w:rPr>
          <w:rFonts w:hint="eastAsia" w:ascii="方正小标宋简体" w:hAnsi="方正小标宋简体" w:eastAsia="方正小标宋简体" w:cs="方正小标宋简体"/>
          <w:b/>
          <w:sz w:val="36"/>
          <w:szCs w:val="36"/>
        </w:rPr>
        <w:t>赋分参考标准</w:t>
      </w:r>
    </w:p>
    <w:tbl>
      <w:tblPr>
        <w:tblStyle w:val="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817"/>
        <w:gridCol w:w="3966"/>
        <w:gridCol w:w="429"/>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427" w:type="dxa"/>
            <w:vMerge w:val="restart"/>
            <w:vAlign w:val="center"/>
          </w:tcPr>
          <w:p>
            <w:pPr>
              <w:adjustRightInd w:val="0"/>
              <w:snapToGrid w:val="0"/>
              <w:jc w:val="center"/>
              <w:rPr>
                <w:b/>
              </w:rPr>
            </w:pPr>
            <w:r>
              <w:rPr>
                <w:rFonts w:hint="eastAsia"/>
                <w:b/>
              </w:rPr>
              <w:t>综合考评</w:t>
            </w:r>
          </w:p>
        </w:tc>
        <w:tc>
          <w:tcPr>
            <w:tcW w:w="4783" w:type="dxa"/>
            <w:gridSpan w:val="2"/>
            <w:vAlign w:val="center"/>
          </w:tcPr>
          <w:p>
            <w:pPr>
              <w:adjustRightInd w:val="0"/>
              <w:snapToGrid w:val="0"/>
              <w:jc w:val="center"/>
            </w:pPr>
            <w:r>
              <w:rPr>
                <w:rFonts w:hint="eastAsia"/>
              </w:rPr>
              <w:t>赋分内容</w:t>
            </w:r>
          </w:p>
        </w:tc>
        <w:tc>
          <w:tcPr>
            <w:tcW w:w="429" w:type="dxa"/>
            <w:vAlign w:val="center"/>
          </w:tcPr>
          <w:p>
            <w:pPr>
              <w:adjustRightInd w:val="0"/>
              <w:snapToGrid w:val="0"/>
              <w:jc w:val="center"/>
            </w:pPr>
            <w:r>
              <w:rPr>
                <w:rFonts w:hint="eastAsia"/>
              </w:rPr>
              <w:t>分值</w:t>
            </w:r>
          </w:p>
        </w:tc>
        <w:tc>
          <w:tcPr>
            <w:tcW w:w="3400" w:type="dxa"/>
            <w:vAlign w:val="center"/>
          </w:tcPr>
          <w:p>
            <w:pPr>
              <w:adjustRightInd w:val="0"/>
              <w:snapToGrid w:val="0"/>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427" w:type="dxa"/>
            <w:vMerge w:val="continue"/>
          </w:tcPr>
          <w:p>
            <w:pPr>
              <w:adjustRightInd w:val="0"/>
              <w:snapToGrid w:val="0"/>
            </w:pPr>
          </w:p>
        </w:tc>
        <w:tc>
          <w:tcPr>
            <w:tcW w:w="817" w:type="dxa"/>
            <w:vMerge w:val="restart"/>
            <w:vAlign w:val="center"/>
          </w:tcPr>
          <w:p>
            <w:pPr>
              <w:adjustRightInd w:val="0"/>
              <w:snapToGrid w:val="0"/>
              <w:jc w:val="center"/>
            </w:pPr>
            <w:r>
              <w:rPr>
                <w:rFonts w:hint="eastAsia"/>
              </w:rPr>
              <w:t>思想政治素质</w:t>
            </w:r>
          </w:p>
        </w:tc>
        <w:tc>
          <w:tcPr>
            <w:tcW w:w="3966" w:type="dxa"/>
            <w:vAlign w:val="center"/>
          </w:tcPr>
          <w:p>
            <w:pPr>
              <w:adjustRightInd w:val="0"/>
              <w:snapToGrid w:val="0"/>
            </w:pPr>
            <w:r>
              <w:rPr>
                <w:rFonts w:hint="eastAsia"/>
              </w:rPr>
              <w:t>爱党爱国；积极向上；生活简朴；作风正派。</w:t>
            </w:r>
          </w:p>
        </w:tc>
        <w:tc>
          <w:tcPr>
            <w:tcW w:w="429" w:type="dxa"/>
            <w:vAlign w:val="center"/>
          </w:tcPr>
          <w:p>
            <w:pPr>
              <w:adjustRightInd w:val="0"/>
              <w:snapToGrid w:val="0"/>
              <w:jc w:val="center"/>
            </w:pPr>
            <w:r>
              <w:rPr>
                <w:rFonts w:hint="eastAsia"/>
              </w:rPr>
              <w:t>6</w:t>
            </w:r>
          </w:p>
        </w:tc>
        <w:tc>
          <w:tcPr>
            <w:tcW w:w="3400" w:type="dxa"/>
            <w:vMerge w:val="restart"/>
          </w:tcPr>
          <w:p>
            <w:pPr>
              <w:snapToGrid w:val="0"/>
              <w:rPr>
                <w:sz w:val="18"/>
                <w:szCs w:val="18"/>
              </w:rPr>
            </w:pPr>
            <w:r>
              <w:rPr>
                <w:rFonts w:hint="eastAsia"/>
                <w:sz w:val="18"/>
                <w:szCs w:val="18"/>
              </w:rPr>
              <w:t>1.完成上一学年青年大学习总次数的85%-90%，在5分基础上另加0.5分，90%以上在5分基础上另加1分。</w:t>
            </w:r>
          </w:p>
          <w:p>
            <w:pPr>
              <w:adjustRightInd w:val="0"/>
              <w:snapToGrid w:val="0"/>
            </w:pPr>
            <w:r>
              <w:rPr>
                <w:rFonts w:hint="eastAsia"/>
                <w:sz w:val="18"/>
                <w:szCs w:val="18"/>
              </w:rPr>
              <w:t>2.思想政治素养上限12分。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427" w:type="dxa"/>
            <w:vMerge w:val="continue"/>
          </w:tcPr>
          <w:p>
            <w:pPr>
              <w:adjustRightInd w:val="0"/>
              <w:snapToGrid w:val="0"/>
            </w:pPr>
          </w:p>
        </w:tc>
        <w:tc>
          <w:tcPr>
            <w:tcW w:w="817" w:type="dxa"/>
            <w:vMerge w:val="continue"/>
            <w:vAlign w:val="center"/>
          </w:tcPr>
          <w:p>
            <w:pPr>
              <w:adjustRightInd w:val="0"/>
              <w:snapToGrid w:val="0"/>
              <w:jc w:val="center"/>
            </w:pPr>
          </w:p>
        </w:tc>
        <w:tc>
          <w:tcPr>
            <w:tcW w:w="3966" w:type="dxa"/>
            <w:vAlign w:val="center"/>
          </w:tcPr>
          <w:p>
            <w:pPr>
              <w:snapToGrid w:val="0"/>
              <w:rPr>
                <w:szCs w:val="22"/>
              </w:rPr>
            </w:pPr>
            <w:r>
              <w:rPr>
                <w:rFonts w:hint="eastAsia"/>
              </w:rPr>
              <w:t>积极参加政治理论学习和党团组织生活，完成上一学年青年大学习总次数80%。</w:t>
            </w:r>
          </w:p>
        </w:tc>
        <w:tc>
          <w:tcPr>
            <w:tcW w:w="429" w:type="dxa"/>
            <w:vAlign w:val="center"/>
          </w:tcPr>
          <w:p>
            <w:pPr>
              <w:snapToGrid w:val="0"/>
              <w:jc w:val="center"/>
              <w:rPr>
                <w:szCs w:val="22"/>
              </w:rPr>
            </w:pPr>
            <w:r>
              <w:rPr>
                <w:rFonts w:hint="eastAsia"/>
              </w:rPr>
              <w:t>5</w:t>
            </w:r>
          </w:p>
        </w:tc>
        <w:tc>
          <w:tcPr>
            <w:tcW w:w="3400" w:type="dxa"/>
            <w:vMerge w:val="continue"/>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427" w:type="dxa"/>
            <w:vMerge w:val="continue"/>
          </w:tcPr>
          <w:p>
            <w:pPr>
              <w:adjustRightInd w:val="0"/>
              <w:snapToGrid w:val="0"/>
            </w:pPr>
          </w:p>
        </w:tc>
        <w:tc>
          <w:tcPr>
            <w:tcW w:w="817" w:type="dxa"/>
            <w:vMerge w:val="restart"/>
            <w:vAlign w:val="center"/>
          </w:tcPr>
          <w:p>
            <w:pPr>
              <w:adjustRightInd w:val="0"/>
              <w:snapToGrid w:val="0"/>
              <w:jc w:val="center"/>
            </w:pPr>
            <w:r>
              <w:rPr>
                <w:rFonts w:hint="eastAsia"/>
              </w:rPr>
              <w:t>遵规守纪</w:t>
            </w:r>
          </w:p>
        </w:tc>
        <w:tc>
          <w:tcPr>
            <w:tcW w:w="3966" w:type="dxa"/>
          </w:tcPr>
          <w:p>
            <w:pPr>
              <w:adjustRightInd w:val="0"/>
              <w:snapToGrid w:val="0"/>
            </w:pPr>
            <w:r>
              <w:rPr>
                <w:rFonts w:hint="eastAsia"/>
              </w:rPr>
              <w:t>宿舍、实验室卫生良好，安全用电，未使用禁用电器。使用禁用电器被举报或者发现一次扣1分。</w:t>
            </w:r>
          </w:p>
        </w:tc>
        <w:tc>
          <w:tcPr>
            <w:tcW w:w="429" w:type="dxa"/>
            <w:vAlign w:val="center"/>
          </w:tcPr>
          <w:p>
            <w:pPr>
              <w:adjustRightInd w:val="0"/>
              <w:snapToGrid w:val="0"/>
              <w:jc w:val="center"/>
            </w:pPr>
            <w:r>
              <w:rPr>
                <w:rFonts w:hint="eastAsia"/>
              </w:rPr>
              <w:t>2</w:t>
            </w:r>
          </w:p>
        </w:tc>
        <w:tc>
          <w:tcPr>
            <w:tcW w:w="3400" w:type="dxa"/>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427" w:type="dxa"/>
            <w:vMerge w:val="continue"/>
          </w:tcPr>
          <w:p>
            <w:pPr>
              <w:adjustRightInd w:val="0"/>
              <w:snapToGrid w:val="0"/>
            </w:pPr>
          </w:p>
        </w:tc>
        <w:tc>
          <w:tcPr>
            <w:tcW w:w="817" w:type="dxa"/>
            <w:vMerge w:val="continue"/>
            <w:vAlign w:val="center"/>
          </w:tcPr>
          <w:p>
            <w:pPr>
              <w:adjustRightInd w:val="0"/>
              <w:snapToGrid w:val="0"/>
              <w:jc w:val="center"/>
            </w:pPr>
          </w:p>
        </w:tc>
        <w:tc>
          <w:tcPr>
            <w:tcW w:w="3966" w:type="dxa"/>
          </w:tcPr>
          <w:p>
            <w:pPr>
              <w:adjustRightInd w:val="0"/>
              <w:snapToGrid w:val="0"/>
            </w:pPr>
            <w:r>
              <w:rPr>
                <w:rFonts w:hint="eastAsia"/>
              </w:rPr>
              <w:t>能够自愿主动配合学校、学院开展的教育和教学活动凭参加记录一次加</w:t>
            </w:r>
            <w:r>
              <w:t>0.</w:t>
            </w:r>
            <w:r>
              <w:rPr>
                <w:rFonts w:hint="eastAsia"/>
              </w:rPr>
              <w:t>3分，累计不超过1分。</w:t>
            </w:r>
          </w:p>
        </w:tc>
        <w:tc>
          <w:tcPr>
            <w:tcW w:w="429" w:type="dxa"/>
            <w:vAlign w:val="center"/>
          </w:tcPr>
          <w:p>
            <w:pPr>
              <w:adjustRightInd w:val="0"/>
              <w:snapToGrid w:val="0"/>
              <w:jc w:val="center"/>
            </w:pPr>
            <w:r>
              <w:t>1</w:t>
            </w:r>
          </w:p>
        </w:tc>
        <w:tc>
          <w:tcPr>
            <w:tcW w:w="3400" w:type="dxa"/>
          </w:tcPr>
          <w:p>
            <w:pPr>
              <w:adjustRightInd w:val="0"/>
              <w:snapToGrid w:val="0"/>
            </w:pPr>
            <w:r>
              <w:rPr>
                <w:rFonts w:hint="eastAsia"/>
                <w:sz w:val="18"/>
                <w:szCs w:val="18"/>
              </w:rPr>
              <w:t>本项由个人申请，提供证明，辅导员审核评判。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427" w:type="dxa"/>
            <w:vMerge w:val="continue"/>
          </w:tcPr>
          <w:p>
            <w:pPr>
              <w:adjustRightInd w:val="0"/>
              <w:snapToGrid w:val="0"/>
            </w:pPr>
          </w:p>
        </w:tc>
        <w:tc>
          <w:tcPr>
            <w:tcW w:w="817" w:type="dxa"/>
            <w:vAlign w:val="center"/>
          </w:tcPr>
          <w:p>
            <w:pPr>
              <w:adjustRightInd w:val="0"/>
              <w:snapToGrid w:val="0"/>
              <w:jc w:val="center"/>
            </w:pPr>
            <w:r>
              <w:rPr>
                <w:rFonts w:hint="eastAsia"/>
              </w:rPr>
              <w:t>服务同学</w:t>
            </w:r>
          </w:p>
        </w:tc>
        <w:tc>
          <w:tcPr>
            <w:tcW w:w="3966" w:type="dxa"/>
          </w:tcPr>
          <w:p>
            <w:pPr>
              <w:adjustRightInd w:val="0"/>
              <w:snapToGrid w:val="0"/>
            </w:pPr>
            <w:r>
              <w:rPr>
                <w:rFonts w:hint="eastAsia"/>
              </w:rPr>
              <w:t>担任学生干部（包括研究生会、班级组织、党团组织），热心为同学服务。加分参照硕士研究生社会工作加分细则，累计不超过2分。</w:t>
            </w:r>
          </w:p>
        </w:tc>
        <w:tc>
          <w:tcPr>
            <w:tcW w:w="429" w:type="dxa"/>
            <w:vAlign w:val="center"/>
          </w:tcPr>
          <w:p>
            <w:pPr>
              <w:adjustRightInd w:val="0"/>
              <w:snapToGrid w:val="0"/>
              <w:jc w:val="center"/>
            </w:pPr>
            <w:r>
              <w:t>2</w:t>
            </w:r>
          </w:p>
        </w:tc>
        <w:tc>
          <w:tcPr>
            <w:tcW w:w="3400" w:type="dxa"/>
          </w:tcPr>
          <w:p>
            <w:pPr>
              <w:adjustRightInd w:val="0"/>
              <w:snapToGrid w:val="0"/>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27" w:type="dxa"/>
            <w:vMerge w:val="continue"/>
          </w:tcPr>
          <w:p>
            <w:pPr>
              <w:adjustRightInd w:val="0"/>
              <w:snapToGrid w:val="0"/>
            </w:pPr>
          </w:p>
        </w:tc>
        <w:tc>
          <w:tcPr>
            <w:tcW w:w="817" w:type="dxa"/>
            <w:vAlign w:val="center"/>
          </w:tcPr>
          <w:p>
            <w:pPr>
              <w:adjustRightInd w:val="0"/>
              <w:snapToGrid w:val="0"/>
              <w:jc w:val="center"/>
            </w:pPr>
            <w:r>
              <w:rPr>
                <w:rFonts w:hint="eastAsia"/>
              </w:rPr>
              <w:t>参与活动</w:t>
            </w:r>
          </w:p>
        </w:tc>
        <w:tc>
          <w:tcPr>
            <w:tcW w:w="3966" w:type="dxa"/>
          </w:tcPr>
          <w:p>
            <w:pPr>
              <w:adjustRightInd w:val="0"/>
              <w:snapToGrid w:val="0"/>
            </w:pPr>
            <w:r>
              <w:rPr>
                <w:rFonts w:hint="eastAsia"/>
              </w:rPr>
              <w:t>参加学院“学海争锋”学术交流汇报或学院学生组织的其他学术汇报、经验交流活动一次加0.6分，获得优秀奖以上奖项再加0.4分；</w:t>
            </w:r>
          </w:p>
          <w:p>
            <w:pPr>
              <w:adjustRightInd w:val="0"/>
              <w:snapToGrid w:val="0"/>
            </w:pPr>
            <w:r>
              <w:rPr>
                <w:rFonts w:hint="eastAsia"/>
              </w:rPr>
              <w:t>参加校级学术交流汇报加3分；</w:t>
            </w:r>
          </w:p>
          <w:p>
            <w:pPr>
              <w:adjustRightInd w:val="0"/>
              <w:snapToGrid w:val="0"/>
            </w:pPr>
            <w:r>
              <w:rPr>
                <w:rFonts w:hint="eastAsia"/>
              </w:rPr>
              <w:t>获得“科技之星”提名加1</w:t>
            </w:r>
            <w:r>
              <w:t>.5</w:t>
            </w:r>
            <w:r>
              <w:rPr>
                <w:rFonts w:hint="eastAsia"/>
              </w:rPr>
              <w:t>分，获得“科技之星”奖项加</w:t>
            </w:r>
            <w:r>
              <w:t>3</w:t>
            </w:r>
            <w:r>
              <w:rPr>
                <w:rFonts w:hint="eastAsia"/>
              </w:rPr>
              <w:t>分;</w:t>
            </w:r>
          </w:p>
          <w:p>
            <w:pPr>
              <w:adjustRightInd w:val="0"/>
              <w:snapToGrid w:val="0"/>
            </w:pPr>
            <w:r>
              <w:rPr>
                <w:rFonts w:hint="eastAsia"/>
              </w:rPr>
              <w:t>参加博士团暑期社会实践一次加1.5分；</w:t>
            </w:r>
          </w:p>
          <w:p>
            <w:pPr>
              <w:adjustRightInd w:val="0"/>
              <w:snapToGrid w:val="0"/>
            </w:pPr>
            <w:r>
              <w:rPr>
                <w:rFonts w:hint="eastAsia"/>
              </w:rPr>
              <w:t>志愿服务加分参考硕士加分细则。</w:t>
            </w:r>
          </w:p>
          <w:p>
            <w:pPr>
              <w:adjustRightInd w:val="0"/>
              <w:snapToGrid w:val="0"/>
            </w:pPr>
          </w:p>
        </w:tc>
        <w:tc>
          <w:tcPr>
            <w:tcW w:w="429" w:type="dxa"/>
            <w:vAlign w:val="center"/>
          </w:tcPr>
          <w:p>
            <w:pPr>
              <w:adjustRightInd w:val="0"/>
              <w:snapToGrid w:val="0"/>
              <w:jc w:val="center"/>
            </w:pPr>
            <w:r>
              <w:t>3</w:t>
            </w:r>
          </w:p>
        </w:tc>
        <w:tc>
          <w:tcPr>
            <w:tcW w:w="3400" w:type="dxa"/>
          </w:tcPr>
          <w:p>
            <w:pPr>
              <w:adjustRightInd w:val="0"/>
              <w:snapToGrid w:val="0"/>
              <w:rPr>
                <w:sz w:val="18"/>
                <w:szCs w:val="18"/>
              </w:rPr>
            </w:pPr>
            <w:r>
              <w:rPr>
                <w:rFonts w:hint="eastAsia"/>
                <w:sz w:val="18"/>
                <w:szCs w:val="18"/>
              </w:rPr>
              <w:t>该部分加分</w:t>
            </w:r>
            <w:r>
              <w:rPr>
                <w:rFonts w:hint="eastAsia"/>
                <w:b/>
                <w:sz w:val="18"/>
                <w:szCs w:val="18"/>
              </w:rPr>
              <w:t>不得超过</w:t>
            </w:r>
            <w:r>
              <w:rPr>
                <w:sz w:val="18"/>
                <w:szCs w:val="18"/>
              </w:rPr>
              <w:t>3</w:t>
            </w:r>
            <w:r>
              <w:rPr>
                <w:rFonts w:hint="eastAsia"/>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9039" w:type="dxa"/>
            <w:gridSpan w:val="5"/>
          </w:tcPr>
          <w:p>
            <w:pPr>
              <w:widowControl/>
              <w:adjustRightInd w:val="0"/>
              <w:snapToGrid w:val="0"/>
              <w:spacing w:line="220" w:lineRule="exact"/>
              <w:jc w:val="left"/>
            </w:pPr>
          </w:p>
          <w:p>
            <w:pPr>
              <w:widowControl/>
              <w:adjustRightInd w:val="0"/>
              <w:snapToGrid w:val="0"/>
              <w:spacing w:line="276" w:lineRule="auto"/>
              <w:jc w:val="left"/>
              <w:rPr>
                <w:rFonts w:ascii="宋体" w:hAnsi="宋体" w:cs="宋体"/>
                <w:kern w:val="0"/>
                <w:sz w:val="18"/>
                <w:szCs w:val="18"/>
              </w:rPr>
            </w:pPr>
            <w:r>
              <w:rPr>
                <w:rFonts w:hint="eastAsia"/>
              </w:rPr>
              <w:t>说明：</w:t>
            </w:r>
            <w:r>
              <w:rPr>
                <w:rFonts w:hint="eastAsia"/>
                <w:b/>
              </w:rPr>
              <w:t>该项考评标准适用于博士研究生，具体评定方式参照学校各类奖学金评定发文要求做权重或者调整。</w:t>
            </w:r>
            <w:r>
              <w:rPr>
                <w:b/>
              </w:rPr>
              <w:t>其他未列出情况参照以上标准</w:t>
            </w:r>
            <w:r>
              <w:rPr>
                <w:rFonts w:hint="eastAsia"/>
                <w:b/>
              </w:rPr>
              <w:t>，由奖助金评定工作组酌情赋分</w:t>
            </w:r>
            <w:r>
              <w:rPr>
                <w:b/>
              </w:rPr>
              <w:t>。</w:t>
            </w:r>
          </w:p>
          <w:p>
            <w:pPr>
              <w:widowControl/>
              <w:adjustRightInd w:val="0"/>
              <w:snapToGrid w:val="0"/>
              <w:spacing w:line="276" w:lineRule="auto"/>
              <w:jc w:val="left"/>
            </w:pPr>
          </w:p>
        </w:tc>
      </w:tr>
    </w:tbl>
    <w:p>
      <w:pPr>
        <w:rPr>
          <w:rFonts w:ascii="仿宋_GB2312" w:hAnsi="宋体" w:eastAsia="仿宋_GB2312"/>
          <w:b/>
          <w:sz w:val="32"/>
          <w:szCs w:val="32"/>
        </w:rPr>
      </w:pPr>
    </w:p>
    <w:p>
      <w:pPr>
        <w:rPr>
          <w:rFonts w:ascii="仿宋_GB2312" w:hAnsi="宋体" w:eastAsia="仿宋_GB2312"/>
          <w:b/>
          <w:sz w:val="32"/>
          <w:szCs w:val="32"/>
        </w:rPr>
      </w:pPr>
      <w:r>
        <w:rPr>
          <w:rFonts w:hint="eastAsia" w:ascii="仿宋_GB2312" w:hAnsi="宋体" w:eastAsia="仿宋_GB2312"/>
          <w:b/>
          <w:sz w:val="32"/>
          <w:szCs w:val="32"/>
        </w:rPr>
        <w:br w:type="page"/>
      </w:r>
    </w:p>
    <w:p>
      <w:pPr>
        <w:rPr>
          <w:rFonts w:ascii="仿宋_GB2312" w:hAnsi="宋体" w:eastAsia="仿宋_GB2312"/>
          <w:b/>
          <w:sz w:val="32"/>
          <w:szCs w:val="32"/>
        </w:rPr>
      </w:pPr>
      <w:r>
        <w:rPr>
          <w:rFonts w:hint="eastAsia" w:ascii="仿宋_GB2312" w:hAnsi="宋体" w:eastAsia="仿宋_GB2312"/>
          <w:b/>
          <w:sz w:val="32"/>
          <w:szCs w:val="32"/>
        </w:rPr>
        <w:t>附件4：</w:t>
      </w:r>
    </w:p>
    <w:p>
      <w:pPr>
        <w:jc w:val="center"/>
        <w:rPr>
          <w:rFonts w:ascii="仿宋_GB2312" w:hAnsi="宋体" w:eastAsia="仿宋_GB2312"/>
          <w:b/>
          <w:sz w:val="32"/>
          <w:szCs w:val="32"/>
        </w:rPr>
      </w:pPr>
      <w:r>
        <w:rPr>
          <w:rFonts w:hint="eastAsia" w:ascii="仿宋_GB2312" w:hAnsi="宋体" w:eastAsia="仿宋_GB2312"/>
          <w:b/>
          <w:sz w:val="32"/>
          <w:szCs w:val="32"/>
        </w:rPr>
        <w:t>各专业指标分配情况</w:t>
      </w:r>
    </w:p>
    <w:tbl>
      <w:tblPr>
        <w:tblStyle w:val="5"/>
        <w:tblW w:w="6287" w:type="dxa"/>
        <w:jc w:val="center"/>
        <w:tblLayout w:type="fixed"/>
        <w:tblCellMar>
          <w:top w:w="0" w:type="dxa"/>
          <w:left w:w="108" w:type="dxa"/>
          <w:bottom w:w="0" w:type="dxa"/>
          <w:right w:w="108" w:type="dxa"/>
        </w:tblCellMar>
      </w:tblPr>
      <w:tblGrid>
        <w:gridCol w:w="2687"/>
        <w:gridCol w:w="1200"/>
        <w:gridCol w:w="1200"/>
        <w:gridCol w:w="1200"/>
      </w:tblGrid>
      <w:tr>
        <w:tblPrEx>
          <w:tblCellMar>
            <w:top w:w="0" w:type="dxa"/>
            <w:left w:w="108" w:type="dxa"/>
            <w:bottom w:w="0" w:type="dxa"/>
            <w:right w:w="108" w:type="dxa"/>
          </w:tblCellMar>
        </w:tblPrEx>
        <w:trPr>
          <w:trHeight w:val="480" w:hRule="atLeast"/>
          <w:jc w:val="center"/>
        </w:trPr>
        <w:tc>
          <w:tcPr>
            <w:tcW w:w="26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专业</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参评人数</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一等人数</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二等人数</w:t>
            </w:r>
          </w:p>
        </w:tc>
      </w:tr>
      <w:tr>
        <w:tblPrEx>
          <w:tblCellMar>
            <w:top w:w="0" w:type="dxa"/>
            <w:left w:w="108" w:type="dxa"/>
            <w:bottom w:w="0" w:type="dxa"/>
            <w:right w:w="108" w:type="dxa"/>
          </w:tblCellMar>
        </w:tblPrEx>
        <w:trPr>
          <w:trHeight w:val="480" w:hRule="atLeast"/>
          <w:jc w:val="center"/>
        </w:trPr>
        <w:tc>
          <w:tcPr>
            <w:tcW w:w="2687" w:type="dxa"/>
            <w:tcBorders>
              <w:top w:val="nil"/>
              <w:left w:val="single" w:color="auto" w:sz="4" w:space="0"/>
              <w:bottom w:val="single" w:color="auto" w:sz="4" w:space="0"/>
              <w:right w:val="single" w:color="auto" w:sz="4" w:space="0"/>
            </w:tcBorders>
            <w:shd w:val="clear" w:color="auto" w:fill="auto"/>
            <w:vAlign w:val="center"/>
          </w:tcPr>
          <w:p>
            <w:pPr>
              <w:widowControl/>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流体机械及工程</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华文中宋"/>
                <w:color w:val="000000"/>
                <w:kern w:val="0"/>
                <w:sz w:val="24"/>
                <w:lang w:bidi="ar"/>
              </w:rPr>
              <w:t>19</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6</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13</w:t>
            </w:r>
          </w:p>
        </w:tc>
      </w:tr>
      <w:tr>
        <w:tblPrEx>
          <w:tblCellMar>
            <w:top w:w="0" w:type="dxa"/>
            <w:left w:w="108" w:type="dxa"/>
            <w:bottom w:w="0" w:type="dxa"/>
            <w:right w:w="108" w:type="dxa"/>
          </w:tblCellMar>
        </w:tblPrEx>
        <w:trPr>
          <w:trHeight w:val="480" w:hRule="atLeast"/>
          <w:jc w:val="center"/>
        </w:trPr>
        <w:tc>
          <w:tcPr>
            <w:tcW w:w="2687" w:type="dxa"/>
            <w:tcBorders>
              <w:top w:val="nil"/>
              <w:left w:val="single" w:color="auto" w:sz="4" w:space="0"/>
              <w:bottom w:val="single" w:color="auto" w:sz="4" w:space="0"/>
              <w:right w:val="single" w:color="auto" w:sz="4" w:space="0"/>
            </w:tcBorders>
            <w:shd w:val="clear" w:color="auto" w:fill="auto"/>
            <w:vAlign w:val="center"/>
          </w:tcPr>
          <w:p>
            <w:pPr>
              <w:widowControl/>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电气工程</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华文中宋"/>
                <w:color w:val="000000"/>
                <w:kern w:val="0"/>
                <w:sz w:val="24"/>
                <w:lang w:bidi="ar"/>
              </w:rPr>
              <w:t>68</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20</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48</w:t>
            </w:r>
          </w:p>
        </w:tc>
      </w:tr>
      <w:tr>
        <w:tblPrEx>
          <w:tblCellMar>
            <w:top w:w="0" w:type="dxa"/>
            <w:left w:w="108" w:type="dxa"/>
            <w:bottom w:w="0" w:type="dxa"/>
            <w:right w:w="108" w:type="dxa"/>
          </w:tblCellMar>
        </w:tblPrEx>
        <w:trPr>
          <w:trHeight w:val="480" w:hRule="atLeast"/>
          <w:jc w:val="center"/>
        </w:trPr>
        <w:tc>
          <w:tcPr>
            <w:tcW w:w="2687" w:type="dxa"/>
            <w:tcBorders>
              <w:top w:val="nil"/>
              <w:left w:val="single" w:color="auto" w:sz="4" w:space="0"/>
              <w:bottom w:val="single" w:color="auto" w:sz="4" w:space="0"/>
              <w:right w:val="single" w:color="auto" w:sz="4" w:space="0"/>
            </w:tcBorders>
            <w:shd w:val="clear" w:color="auto" w:fill="auto"/>
            <w:vAlign w:val="center"/>
          </w:tcPr>
          <w:p>
            <w:pPr>
              <w:widowControl/>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控制理论与控制工程</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华文中宋"/>
                <w:color w:val="000000"/>
                <w:kern w:val="0"/>
                <w:sz w:val="24"/>
                <w:lang w:bidi="ar"/>
              </w:rPr>
              <w:t>20</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6</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14</w:t>
            </w:r>
          </w:p>
        </w:tc>
      </w:tr>
      <w:tr>
        <w:tblPrEx>
          <w:tblCellMar>
            <w:top w:w="0" w:type="dxa"/>
            <w:left w:w="108" w:type="dxa"/>
            <w:bottom w:w="0" w:type="dxa"/>
            <w:right w:w="108" w:type="dxa"/>
          </w:tblCellMar>
        </w:tblPrEx>
        <w:trPr>
          <w:trHeight w:val="480" w:hRule="atLeast"/>
          <w:jc w:val="center"/>
        </w:trPr>
        <w:tc>
          <w:tcPr>
            <w:tcW w:w="268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可再生能源科学与工程</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4</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1</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3</w:t>
            </w:r>
          </w:p>
        </w:tc>
      </w:tr>
      <w:tr>
        <w:tblPrEx>
          <w:tblCellMar>
            <w:top w:w="0" w:type="dxa"/>
            <w:left w:w="108" w:type="dxa"/>
            <w:bottom w:w="0" w:type="dxa"/>
            <w:right w:w="108" w:type="dxa"/>
          </w:tblCellMar>
        </w:tblPrEx>
        <w:trPr>
          <w:trHeight w:val="480" w:hRule="atLeast"/>
          <w:jc w:val="center"/>
        </w:trPr>
        <w:tc>
          <w:tcPr>
            <w:tcW w:w="268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电气工程（专硕）</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华文中宋"/>
                <w:color w:val="000000"/>
                <w:kern w:val="0"/>
                <w:sz w:val="24"/>
                <w:lang w:bidi="ar"/>
              </w:rPr>
            </w:pPr>
            <w:r>
              <w:rPr>
                <w:rFonts w:hint="eastAsia" w:ascii="华文中宋" w:hAnsi="华文中宋" w:eastAsia="华文中宋" w:cs="华文中宋"/>
                <w:color w:val="000000"/>
                <w:kern w:val="0"/>
                <w:sz w:val="24"/>
                <w:lang w:bidi="ar"/>
              </w:rPr>
              <w:t>101</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华文中宋"/>
                <w:color w:val="000000"/>
                <w:kern w:val="0"/>
                <w:sz w:val="24"/>
                <w:lang w:bidi="ar"/>
              </w:rPr>
            </w:pPr>
            <w:r>
              <w:rPr>
                <w:rFonts w:hint="eastAsia" w:ascii="华文中宋" w:hAnsi="华文中宋" w:eastAsia="华文中宋" w:cs="华文中宋"/>
                <w:color w:val="000000"/>
                <w:kern w:val="0"/>
                <w:sz w:val="24"/>
                <w:lang w:bidi="ar"/>
              </w:rPr>
              <w:t>30</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华文中宋"/>
                <w:color w:val="000000"/>
                <w:kern w:val="0"/>
                <w:sz w:val="24"/>
                <w:lang w:bidi="ar"/>
              </w:rPr>
            </w:pPr>
            <w:r>
              <w:rPr>
                <w:rFonts w:hint="eastAsia" w:ascii="华文中宋" w:hAnsi="华文中宋" w:eastAsia="华文中宋" w:cs="华文中宋"/>
                <w:color w:val="000000"/>
                <w:kern w:val="0"/>
                <w:sz w:val="24"/>
                <w:lang w:bidi="ar"/>
              </w:rPr>
              <w:t>71</w:t>
            </w:r>
          </w:p>
        </w:tc>
      </w:tr>
      <w:tr>
        <w:tblPrEx>
          <w:tblCellMar>
            <w:top w:w="0" w:type="dxa"/>
            <w:left w:w="108" w:type="dxa"/>
            <w:bottom w:w="0" w:type="dxa"/>
            <w:right w:w="108" w:type="dxa"/>
          </w:tblCellMar>
        </w:tblPrEx>
        <w:trPr>
          <w:trHeight w:val="480" w:hRule="atLeast"/>
          <w:jc w:val="center"/>
        </w:trPr>
        <w:tc>
          <w:tcPr>
            <w:tcW w:w="268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能源动力</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华文中宋"/>
                <w:color w:val="000000"/>
                <w:kern w:val="0"/>
                <w:sz w:val="24"/>
                <w:lang w:bidi="ar"/>
              </w:rPr>
            </w:pPr>
            <w:r>
              <w:rPr>
                <w:rFonts w:hint="eastAsia" w:ascii="华文中宋" w:hAnsi="华文中宋" w:eastAsia="华文中宋" w:cs="华文中宋"/>
                <w:color w:val="000000"/>
                <w:kern w:val="0"/>
                <w:sz w:val="24"/>
                <w:lang w:bidi="ar"/>
              </w:rPr>
              <w:t>51</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华文中宋"/>
                <w:color w:val="000000"/>
                <w:kern w:val="0"/>
                <w:sz w:val="24"/>
                <w:lang w:bidi="ar"/>
              </w:rPr>
            </w:pPr>
            <w:r>
              <w:rPr>
                <w:rFonts w:hint="eastAsia" w:ascii="华文中宋" w:hAnsi="华文中宋" w:eastAsia="华文中宋" w:cs="华文中宋"/>
                <w:color w:val="000000"/>
                <w:kern w:val="0"/>
                <w:sz w:val="24"/>
                <w:lang w:bidi="ar"/>
              </w:rPr>
              <w:t>15</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华文中宋"/>
                <w:color w:val="000000"/>
                <w:kern w:val="0"/>
                <w:sz w:val="24"/>
                <w:lang w:bidi="ar"/>
              </w:rPr>
            </w:pPr>
            <w:r>
              <w:rPr>
                <w:rFonts w:hint="eastAsia" w:ascii="华文中宋" w:hAnsi="华文中宋" w:eastAsia="华文中宋" w:cs="华文中宋"/>
                <w:color w:val="000000"/>
                <w:kern w:val="0"/>
                <w:sz w:val="24"/>
                <w:lang w:bidi="ar"/>
              </w:rPr>
              <w:t>36</w:t>
            </w:r>
          </w:p>
        </w:tc>
      </w:tr>
      <w:tr>
        <w:tblPrEx>
          <w:tblCellMar>
            <w:top w:w="0" w:type="dxa"/>
            <w:left w:w="108" w:type="dxa"/>
            <w:bottom w:w="0" w:type="dxa"/>
            <w:right w:w="108" w:type="dxa"/>
          </w:tblCellMar>
        </w:tblPrEx>
        <w:trPr>
          <w:trHeight w:val="480" w:hRule="atLeast"/>
          <w:jc w:val="center"/>
        </w:trPr>
        <w:tc>
          <w:tcPr>
            <w:tcW w:w="268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电子信息</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华文中宋"/>
                <w:color w:val="000000"/>
                <w:kern w:val="0"/>
                <w:sz w:val="24"/>
                <w:lang w:bidi="ar"/>
              </w:rPr>
            </w:pPr>
            <w:r>
              <w:rPr>
                <w:rFonts w:hint="eastAsia" w:ascii="华文中宋" w:hAnsi="华文中宋" w:eastAsia="华文中宋" w:cs="华文中宋"/>
                <w:color w:val="000000"/>
                <w:kern w:val="0"/>
                <w:sz w:val="24"/>
                <w:lang w:bidi="ar"/>
              </w:rPr>
              <w:t>50</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华文中宋"/>
                <w:color w:val="000000"/>
                <w:kern w:val="0"/>
                <w:sz w:val="24"/>
                <w:lang w:bidi="ar"/>
              </w:rPr>
            </w:pPr>
            <w:r>
              <w:rPr>
                <w:rFonts w:hint="eastAsia" w:ascii="华文中宋" w:hAnsi="华文中宋" w:eastAsia="华文中宋" w:cs="华文中宋"/>
                <w:color w:val="000000"/>
                <w:kern w:val="0"/>
                <w:sz w:val="24"/>
                <w:lang w:bidi="ar"/>
              </w:rPr>
              <w:t>15</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华文中宋"/>
                <w:color w:val="000000"/>
                <w:kern w:val="0"/>
                <w:sz w:val="24"/>
                <w:lang w:bidi="ar"/>
              </w:rPr>
            </w:pPr>
            <w:r>
              <w:rPr>
                <w:rFonts w:hint="eastAsia" w:ascii="华文中宋" w:hAnsi="华文中宋" w:eastAsia="华文中宋" w:cs="华文中宋"/>
                <w:color w:val="000000"/>
                <w:kern w:val="0"/>
                <w:sz w:val="24"/>
                <w:lang w:bidi="ar"/>
              </w:rPr>
              <w:t>35</w:t>
            </w:r>
          </w:p>
        </w:tc>
      </w:tr>
      <w:tr>
        <w:tblPrEx>
          <w:tblCellMar>
            <w:top w:w="0" w:type="dxa"/>
            <w:left w:w="108" w:type="dxa"/>
            <w:bottom w:w="0" w:type="dxa"/>
            <w:right w:w="108" w:type="dxa"/>
          </w:tblCellMar>
        </w:tblPrEx>
        <w:trPr>
          <w:trHeight w:val="480" w:hRule="atLeast"/>
          <w:jc w:val="center"/>
        </w:trPr>
        <w:tc>
          <w:tcPr>
            <w:tcW w:w="268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硕士总计</w:t>
            </w:r>
          </w:p>
        </w:tc>
        <w:tc>
          <w:tcPr>
            <w:tcW w:w="120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313</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93</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220</w:t>
            </w:r>
          </w:p>
        </w:tc>
      </w:tr>
      <w:tr>
        <w:tblPrEx>
          <w:tblCellMar>
            <w:top w:w="0" w:type="dxa"/>
            <w:left w:w="108" w:type="dxa"/>
            <w:bottom w:w="0" w:type="dxa"/>
            <w:right w:w="108" w:type="dxa"/>
          </w:tblCellMar>
        </w:tblPrEx>
        <w:trPr>
          <w:trHeight w:val="480" w:hRule="atLeast"/>
          <w:jc w:val="center"/>
        </w:trPr>
        <w:tc>
          <w:tcPr>
            <w:tcW w:w="268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博士</w:t>
            </w:r>
          </w:p>
        </w:tc>
        <w:tc>
          <w:tcPr>
            <w:tcW w:w="120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华文中宋"/>
                <w:color w:val="000000"/>
                <w:kern w:val="0"/>
                <w:sz w:val="24"/>
                <w:lang w:bidi="ar"/>
              </w:rPr>
              <w:t>17</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5</w:t>
            </w:r>
          </w:p>
        </w:tc>
        <w:tc>
          <w:tcPr>
            <w:tcW w:w="1200" w:type="dxa"/>
            <w:tcBorders>
              <w:top w:val="nil"/>
              <w:left w:val="nil"/>
              <w:bottom w:val="single" w:color="auto" w:sz="4" w:space="0"/>
              <w:right w:val="single" w:color="auto" w:sz="4" w:space="0"/>
            </w:tcBorders>
            <w:shd w:val="clear" w:color="000000" w:fill="auto"/>
            <w:vAlign w:val="center"/>
          </w:tcPr>
          <w:p>
            <w:pPr>
              <w:widowControl/>
              <w:jc w:val="center"/>
              <w:textAlignment w:val="center"/>
              <w:rPr>
                <w:rFonts w:ascii="华文中宋" w:hAnsi="华文中宋" w:eastAsia="华文中宋" w:cs="宋体"/>
                <w:color w:val="000000"/>
                <w:kern w:val="0"/>
                <w:sz w:val="24"/>
              </w:rPr>
            </w:pPr>
            <w:r>
              <w:rPr>
                <w:rFonts w:hint="eastAsia" w:ascii="华文中宋" w:hAnsi="华文中宋" w:eastAsia="华文中宋" w:cs="宋体"/>
                <w:color w:val="000000"/>
                <w:kern w:val="0"/>
                <w:sz w:val="24"/>
              </w:rPr>
              <w:t>12</w:t>
            </w:r>
          </w:p>
        </w:tc>
      </w:tr>
    </w:tbl>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p>
    <w:p>
      <w:pPr>
        <w:rPr>
          <w:rFonts w:ascii="仿宋_GB2312" w:hAnsi="宋体" w:eastAsia="仿宋_GB2312"/>
          <w:b/>
          <w:sz w:val="32"/>
          <w:szCs w:val="32"/>
        </w:rPr>
      </w:pPr>
      <w:r>
        <w:rPr>
          <w:rFonts w:hint="eastAsia" w:ascii="仿宋_GB2312" w:hAnsi="宋体" w:eastAsia="仿宋_GB2312"/>
          <w:b/>
          <w:sz w:val="32"/>
          <w:szCs w:val="32"/>
        </w:rPr>
        <w:t>附件5</w:t>
      </w:r>
    </w:p>
    <w:p>
      <w:pPr>
        <w:spacing w:line="360" w:lineRule="auto"/>
        <w:jc w:val="center"/>
        <w:rPr>
          <w:rFonts w:ascii="仿宋_GB2312" w:hAnsi="宋体" w:eastAsia="仿宋_GB2312"/>
          <w:b/>
          <w:sz w:val="28"/>
          <w:szCs w:val="32"/>
        </w:rPr>
      </w:pPr>
      <w:r>
        <w:rPr>
          <w:rFonts w:hint="eastAsia" w:ascii="仿宋_GB2312" w:hAnsi="宋体" w:eastAsia="仿宋_GB2312"/>
          <w:b/>
          <w:sz w:val="28"/>
          <w:szCs w:val="32"/>
        </w:rPr>
        <w:t>能源与电气学院____级___士研究生第___阶段</w:t>
      </w:r>
    </w:p>
    <w:p>
      <w:pPr>
        <w:spacing w:line="360" w:lineRule="auto"/>
        <w:jc w:val="center"/>
        <w:rPr>
          <w:rFonts w:ascii="仿宋_GB2312" w:hAnsi="宋体" w:eastAsia="仿宋_GB2312"/>
          <w:b/>
          <w:sz w:val="28"/>
          <w:szCs w:val="32"/>
        </w:rPr>
      </w:pPr>
      <w:r>
        <w:rPr>
          <w:rFonts w:hint="eastAsia" w:ascii="仿宋_GB2312" w:hAnsi="宋体" w:eastAsia="仿宋_GB2312"/>
          <w:b/>
          <w:sz w:val="28"/>
          <w:szCs w:val="32"/>
        </w:rPr>
        <w:t>基本奖学金申请表</w:t>
      </w:r>
    </w:p>
    <w:p>
      <w:pPr>
        <w:rPr>
          <w:rFonts w:ascii="楷体_GB2312" w:hAnsi="宋体" w:eastAsia="楷体_GB2312"/>
          <w:b/>
        </w:rPr>
      </w:pPr>
      <w:r>
        <w:rPr>
          <w:rFonts w:hint="eastAsia" w:ascii="仿宋_GB2312" w:eastAsia="仿宋_GB2312"/>
          <w:sz w:val="24"/>
          <w:u w:val="single"/>
        </w:rPr>
        <w:t xml:space="preserve">              </w:t>
      </w:r>
      <w:r>
        <w:rPr>
          <w:rFonts w:hint="eastAsia" w:ascii="仿宋_GB2312" w:eastAsia="仿宋_GB2312"/>
          <w:sz w:val="24"/>
        </w:rPr>
        <w:t>专业                     填表时间：     年    月    日</w:t>
      </w:r>
    </w:p>
    <w:tbl>
      <w:tblPr>
        <w:tblStyle w:val="5"/>
        <w:tblW w:w="94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1275"/>
        <w:gridCol w:w="1560"/>
        <w:gridCol w:w="103"/>
        <w:gridCol w:w="851"/>
        <w:gridCol w:w="1326"/>
        <w:gridCol w:w="91"/>
        <w:gridCol w:w="1289"/>
        <w:gridCol w:w="270"/>
        <w:gridCol w:w="889"/>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293" w:type="dxa"/>
            <w:gridSpan w:val="2"/>
            <w:shd w:val="clear" w:color="auto" w:fill="auto"/>
            <w:noWrap/>
            <w:vAlign w:val="bottom"/>
          </w:tcPr>
          <w:p>
            <w:pPr>
              <w:widowControl/>
              <w:rPr>
                <w:rFonts w:ascii="宋体" w:hAnsi="宋体"/>
                <w:b/>
                <w:sz w:val="22"/>
                <w:szCs w:val="32"/>
              </w:rPr>
            </w:pPr>
            <w:r>
              <w:rPr>
                <w:rFonts w:hint="eastAsia" w:ascii="宋体" w:hAnsi="宋体"/>
                <w:b/>
                <w:sz w:val="22"/>
                <w:szCs w:val="32"/>
              </w:rPr>
              <w:t>姓名</w:t>
            </w:r>
          </w:p>
        </w:tc>
        <w:tc>
          <w:tcPr>
            <w:tcW w:w="1663" w:type="dxa"/>
            <w:gridSpan w:val="2"/>
            <w:shd w:val="clear" w:color="auto" w:fill="auto"/>
            <w:noWrap/>
            <w:vAlign w:val="bottom"/>
          </w:tcPr>
          <w:p>
            <w:pPr>
              <w:widowControl/>
              <w:rPr>
                <w:rFonts w:ascii="宋体" w:hAnsi="宋体"/>
                <w:sz w:val="22"/>
                <w:szCs w:val="32"/>
              </w:rPr>
            </w:pPr>
          </w:p>
        </w:tc>
        <w:tc>
          <w:tcPr>
            <w:tcW w:w="851" w:type="dxa"/>
            <w:shd w:val="clear" w:color="auto" w:fill="auto"/>
            <w:noWrap/>
            <w:vAlign w:val="bottom"/>
          </w:tcPr>
          <w:p>
            <w:pPr>
              <w:widowControl/>
              <w:rPr>
                <w:rFonts w:ascii="宋体" w:hAnsi="宋体"/>
                <w:b/>
                <w:sz w:val="22"/>
                <w:szCs w:val="32"/>
              </w:rPr>
            </w:pPr>
            <w:r>
              <w:rPr>
                <w:rFonts w:hint="eastAsia" w:ascii="宋体" w:hAnsi="宋体"/>
                <w:b/>
                <w:sz w:val="22"/>
                <w:szCs w:val="32"/>
              </w:rPr>
              <w:t>学号</w:t>
            </w:r>
          </w:p>
        </w:tc>
        <w:tc>
          <w:tcPr>
            <w:tcW w:w="1417" w:type="dxa"/>
            <w:gridSpan w:val="2"/>
            <w:shd w:val="clear" w:color="auto" w:fill="auto"/>
            <w:noWrap/>
            <w:vAlign w:val="bottom"/>
          </w:tcPr>
          <w:p>
            <w:pPr>
              <w:widowControl/>
              <w:rPr>
                <w:rFonts w:ascii="宋体" w:hAnsi="宋体"/>
                <w:b/>
                <w:sz w:val="22"/>
                <w:szCs w:val="32"/>
              </w:rPr>
            </w:pPr>
          </w:p>
        </w:tc>
        <w:tc>
          <w:tcPr>
            <w:tcW w:w="1289" w:type="dxa"/>
            <w:shd w:val="clear" w:color="auto" w:fill="auto"/>
            <w:noWrap/>
            <w:vAlign w:val="bottom"/>
          </w:tcPr>
          <w:p>
            <w:pPr>
              <w:widowControl/>
              <w:rPr>
                <w:rFonts w:ascii="宋体" w:hAnsi="宋体"/>
                <w:b/>
                <w:sz w:val="22"/>
                <w:szCs w:val="32"/>
              </w:rPr>
            </w:pPr>
            <w:r>
              <w:rPr>
                <w:rFonts w:hint="eastAsia" w:ascii="宋体" w:hAnsi="宋体"/>
                <w:b/>
                <w:sz w:val="22"/>
                <w:szCs w:val="32"/>
              </w:rPr>
              <w:t>所在班级</w:t>
            </w:r>
          </w:p>
        </w:tc>
        <w:tc>
          <w:tcPr>
            <w:tcW w:w="1977" w:type="dxa"/>
            <w:gridSpan w:val="3"/>
            <w:shd w:val="clear" w:color="auto" w:fill="auto"/>
            <w:noWrap/>
            <w:vAlign w:val="bottom"/>
          </w:tcPr>
          <w:p>
            <w:pPr>
              <w:widowControl/>
              <w:rPr>
                <w:rFonts w:ascii="宋体" w:hAnsi="宋体"/>
                <w:b/>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93" w:type="dxa"/>
            <w:gridSpan w:val="2"/>
            <w:shd w:val="clear" w:color="auto" w:fill="auto"/>
            <w:noWrap/>
            <w:vAlign w:val="bottom"/>
          </w:tcPr>
          <w:p>
            <w:pPr>
              <w:widowControl/>
              <w:rPr>
                <w:rFonts w:ascii="宋体" w:hAnsi="宋体"/>
                <w:b/>
                <w:sz w:val="22"/>
                <w:szCs w:val="32"/>
              </w:rPr>
            </w:pPr>
            <w:r>
              <w:rPr>
                <w:rFonts w:hint="eastAsia" w:ascii="宋体" w:hAnsi="宋体"/>
                <w:b/>
                <w:sz w:val="22"/>
                <w:szCs w:val="32"/>
              </w:rPr>
              <w:t>联系电话</w:t>
            </w:r>
          </w:p>
        </w:tc>
        <w:tc>
          <w:tcPr>
            <w:tcW w:w="3931" w:type="dxa"/>
            <w:gridSpan w:val="5"/>
            <w:shd w:val="clear" w:color="auto" w:fill="auto"/>
            <w:noWrap/>
            <w:vAlign w:val="bottom"/>
          </w:tcPr>
          <w:p>
            <w:pPr>
              <w:widowControl/>
              <w:rPr>
                <w:rFonts w:ascii="宋体" w:hAnsi="宋体"/>
                <w:b/>
                <w:sz w:val="22"/>
                <w:szCs w:val="32"/>
              </w:rPr>
            </w:pPr>
          </w:p>
        </w:tc>
        <w:tc>
          <w:tcPr>
            <w:tcW w:w="1289" w:type="dxa"/>
            <w:shd w:val="clear" w:color="auto" w:fill="auto"/>
            <w:noWrap/>
            <w:vAlign w:val="bottom"/>
          </w:tcPr>
          <w:p>
            <w:pPr>
              <w:widowControl/>
              <w:rPr>
                <w:rFonts w:ascii="宋体" w:hAnsi="宋体"/>
                <w:b/>
                <w:sz w:val="22"/>
                <w:szCs w:val="32"/>
              </w:rPr>
            </w:pPr>
            <w:r>
              <w:rPr>
                <w:rFonts w:hint="eastAsia" w:ascii="宋体" w:hAnsi="宋体"/>
                <w:b/>
                <w:sz w:val="22"/>
                <w:szCs w:val="32"/>
              </w:rPr>
              <w:t>导师姓名</w:t>
            </w:r>
          </w:p>
        </w:tc>
        <w:tc>
          <w:tcPr>
            <w:tcW w:w="1977" w:type="dxa"/>
            <w:gridSpan w:val="3"/>
            <w:shd w:val="clear" w:color="auto" w:fill="auto"/>
            <w:noWrap/>
            <w:vAlign w:val="bottom"/>
          </w:tcPr>
          <w:p>
            <w:pPr>
              <w:widowControl/>
              <w:rPr>
                <w:rFonts w:ascii="宋体" w:hAnsi="宋体"/>
                <w:b/>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018" w:type="dxa"/>
            <w:vMerge w:val="restart"/>
            <w:shd w:val="clear" w:color="auto" w:fill="auto"/>
            <w:vAlign w:val="center"/>
          </w:tcPr>
          <w:p>
            <w:pPr>
              <w:widowControl/>
              <w:jc w:val="center"/>
              <w:rPr>
                <w:rFonts w:ascii="宋体" w:hAnsi="宋体"/>
                <w:b/>
                <w:sz w:val="22"/>
                <w:szCs w:val="32"/>
              </w:rPr>
            </w:pPr>
            <w:r>
              <w:rPr>
                <w:rFonts w:hint="eastAsia" w:ascii="宋体" w:hAnsi="宋体"/>
                <w:b/>
                <w:sz w:val="22"/>
                <w:szCs w:val="32"/>
              </w:rPr>
              <w:t>综合</w:t>
            </w:r>
          </w:p>
          <w:p>
            <w:pPr>
              <w:widowControl/>
              <w:jc w:val="center"/>
              <w:rPr>
                <w:rFonts w:ascii="宋体" w:hAnsi="宋体"/>
                <w:b/>
                <w:sz w:val="22"/>
                <w:szCs w:val="32"/>
              </w:rPr>
            </w:pPr>
            <w:r>
              <w:rPr>
                <w:rFonts w:hint="eastAsia" w:ascii="宋体" w:hAnsi="宋体"/>
                <w:b/>
                <w:sz w:val="22"/>
                <w:szCs w:val="32"/>
              </w:rPr>
              <w:t>表现</w:t>
            </w:r>
          </w:p>
          <w:p>
            <w:pPr>
              <w:widowControl/>
              <w:jc w:val="center"/>
              <w:rPr>
                <w:rFonts w:ascii="宋体" w:hAnsi="宋体"/>
                <w:sz w:val="22"/>
                <w:szCs w:val="32"/>
              </w:rPr>
            </w:pPr>
            <w:r>
              <w:rPr>
                <w:rFonts w:hint="eastAsia" w:ascii="宋体" w:hAnsi="宋体"/>
                <w:b/>
                <w:sz w:val="22"/>
                <w:szCs w:val="32"/>
              </w:rPr>
              <w:t>（20分）</w:t>
            </w:r>
          </w:p>
        </w:tc>
        <w:tc>
          <w:tcPr>
            <w:tcW w:w="1275" w:type="dxa"/>
            <w:vMerge w:val="restart"/>
            <w:shd w:val="clear" w:color="auto" w:fill="auto"/>
            <w:vAlign w:val="center"/>
          </w:tcPr>
          <w:p>
            <w:pPr>
              <w:widowControl/>
              <w:jc w:val="center"/>
              <w:rPr>
                <w:rFonts w:ascii="宋体" w:hAnsi="宋体"/>
                <w:sz w:val="22"/>
                <w:szCs w:val="32"/>
              </w:rPr>
            </w:pPr>
            <w:r>
              <w:rPr>
                <w:rFonts w:hint="eastAsia" w:ascii="宋体" w:hAnsi="宋体"/>
                <w:sz w:val="22"/>
                <w:szCs w:val="32"/>
              </w:rPr>
              <w:t>思想政治素质</w:t>
            </w:r>
          </w:p>
        </w:tc>
        <w:tc>
          <w:tcPr>
            <w:tcW w:w="5220" w:type="dxa"/>
            <w:gridSpan w:val="6"/>
            <w:shd w:val="clear" w:color="auto" w:fill="auto"/>
            <w:vAlign w:val="center"/>
          </w:tcPr>
          <w:p>
            <w:pPr>
              <w:widowControl/>
              <w:rPr>
                <w:rFonts w:ascii="宋体" w:hAnsi="宋体"/>
                <w:sz w:val="22"/>
                <w:szCs w:val="32"/>
              </w:rPr>
            </w:pPr>
            <w:r>
              <w:rPr>
                <w:rFonts w:hint="eastAsia" w:ascii="宋体" w:hAnsi="宋体"/>
                <w:sz w:val="22"/>
                <w:szCs w:val="32"/>
              </w:rPr>
              <w:t>基本情况</w:t>
            </w:r>
          </w:p>
        </w:tc>
        <w:tc>
          <w:tcPr>
            <w:tcW w:w="1977" w:type="dxa"/>
            <w:gridSpan w:val="3"/>
            <w:shd w:val="clear" w:color="auto" w:fill="auto"/>
            <w:vAlign w:val="center"/>
          </w:tcPr>
          <w:p>
            <w:pPr>
              <w:widowControl/>
              <w:jc w:val="left"/>
              <w:rPr>
                <w:rFonts w:ascii="宋体" w:hAnsi="宋体"/>
                <w:sz w:val="22"/>
                <w:szCs w:val="32"/>
              </w:rPr>
            </w:pPr>
            <w:r>
              <w:rPr>
                <w:rFonts w:hint="eastAsia" w:ascii="宋体" w:hAnsi="宋体"/>
                <w:sz w:val="22"/>
                <w:szCs w:val="32"/>
              </w:rPr>
              <w:t>赋分：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018" w:type="dxa"/>
            <w:vMerge w:val="continue"/>
            <w:shd w:val="clear" w:color="auto" w:fill="auto"/>
            <w:vAlign w:val="center"/>
          </w:tcPr>
          <w:p>
            <w:pPr>
              <w:widowControl/>
              <w:jc w:val="center"/>
              <w:rPr>
                <w:rFonts w:ascii="宋体" w:hAnsi="宋体"/>
                <w:b/>
                <w:sz w:val="22"/>
                <w:szCs w:val="32"/>
              </w:rPr>
            </w:pPr>
          </w:p>
        </w:tc>
        <w:tc>
          <w:tcPr>
            <w:tcW w:w="1275" w:type="dxa"/>
            <w:vMerge w:val="continue"/>
            <w:shd w:val="clear" w:color="auto" w:fill="auto"/>
            <w:vAlign w:val="center"/>
          </w:tcPr>
          <w:p>
            <w:pPr>
              <w:widowControl/>
              <w:jc w:val="center"/>
              <w:rPr>
                <w:rFonts w:ascii="宋体" w:hAnsi="宋体"/>
                <w:sz w:val="22"/>
                <w:szCs w:val="32"/>
              </w:rPr>
            </w:pPr>
          </w:p>
        </w:tc>
        <w:tc>
          <w:tcPr>
            <w:tcW w:w="5220" w:type="dxa"/>
            <w:gridSpan w:val="6"/>
            <w:shd w:val="clear" w:color="auto" w:fill="auto"/>
            <w:vAlign w:val="center"/>
          </w:tcPr>
          <w:p>
            <w:pPr>
              <w:widowControl/>
              <w:rPr>
                <w:rFonts w:ascii="宋体" w:hAnsi="宋体"/>
                <w:sz w:val="22"/>
                <w:szCs w:val="32"/>
              </w:rPr>
            </w:pPr>
            <w:r>
              <w:rPr>
                <w:rFonts w:hint="eastAsia" w:ascii="宋体" w:hAnsi="宋体"/>
                <w:sz w:val="22"/>
                <w:szCs w:val="32"/>
              </w:rPr>
              <w:t>青年大学习百分比：</w:t>
            </w:r>
          </w:p>
        </w:tc>
        <w:tc>
          <w:tcPr>
            <w:tcW w:w="1977" w:type="dxa"/>
            <w:gridSpan w:val="3"/>
            <w:shd w:val="clear" w:color="auto" w:fill="auto"/>
            <w:vAlign w:val="center"/>
          </w:tcPr>
          <w:p>
            <w:pPr>
              <w:widowControl/>
              <w:jc w:val="left"/>
              <w:rPr>
                <w:rFonts w:ascii="宋体" w:hAnsi="宋体"/>
                <w:sz w:val="22"/>
                <w:szCs w:val="32"/>
              </w:rPr>
            </w:pPr>
            <w:r>
              <w:rPr>
                <w:rFonts w:hint="eastAsia" w:ascii="宋体" w:hAnsi="宋体"/>
                <w:sz w:val="22"/>
                <w:szCs w:val="32"/>
              </w:rPr>
              <w:t>赋分：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018" w:type="dxa"/>
            <w:vMerge w:val="continue"/>
            <w:shd w:val="clear" w:color="auto" w:fill="auto"/>
            <w:vAlign w:val="center"/>
          </w:tcPr>
          <w:p>
            <w:pPr>
              <w:widowControl/>
              <w:jc w:val="left"/>
              <w:rPr>
                <w:rFonts w:ascii="宋体" w:hAnsi="宋体"/>
                <w:sz w:val="22"/>
                <w:szCs w:val="32"/>
              </w:rPr>
            </w:pPr>
          </w:p>
        </w:tc>
        <w:tc>
          <w:tcPr>
            <w:tcW w:w="1275" w:type="dxa"/>
            <w:vMerge w:val="restart"/>
            <w:shd w:val="clear" w:color="auto" w:fill="auto"/>
            <w:vAlign w:val="center"/>
          </w:tcPr>
          <w:p>
            <w:pPr>
              <w:widowControl/>
              <w:jc w:val="center"/>
              <w:rPr>
                <w:rFonts w:ascii="宋体" w:hAnsi="宋体"/>
                <w:sz w:val="22"/>
                <w:szCs w:val="32"/>
              </w:rPr>
            </w:pPr>
            <w:r>
              <w:rPr>
                <w:rFonts w:hint="eastAsia" w:ascii="宋体" w:hAnsi="宋体"/>
                <w:sz w:val="22"/>
                <w:szCs w:val="32"/>
              </w:rPr>
              <w:t>遵规守纪</w:t>
            </w:r>
          </w:p>
        </w:tc>
        <w:tc>
          <w:tcPr>
            <w:tcW w:w="6379" w:type="dxa"/>
            <w:gridSpan w:val="8"/>
            <w:shd w:val="clear" w:color="auto" w:fill="auto"/>
            <w:vAlign w:val="center"/>
          </w:tcPr>
          <w:p>
            <w:pPr>
              <w:jc w:val="left"/>
              <w:rPr>
                <w:rFonts w:ascii="宋体" w:hAnsi="宋体"/>
                <w:sz w:val="22"/>
                <w:szCs w:val="32"/>
              </w:rPr>
            </w:pPr>
            <w:r>
              <w:rPr>
                <w:rFonts w:hint="eastAsia" w:ascii="宋体" w:hAnsi="宋体"/>
                <w:sz w:val="22"/>
                <w:szCs w:val="32"/>
              </w:rPr>
              <w:t>使用违章电器  次</w:t>
            </w:r>
          </w:p>
        </w:tc>
        <w:tc>
          <w:tcPr>
            <w:tcW w:w="818" w:type="dxa"/>
            <w:shd w:val="clear" w:color="auto" w:fill="auto"/>
            <w:noWrap/>
          </w:tcPr>
          <w:p>
            <w:pPr>
              <w:widowControl/>
              <w:jc w:val="center"/>
              <w:rPr>
                <w:rFonts w:ascii="宋体" w:hAnsi="宋体"/>
                <w:sz w:val="22"/>
                <w:szCs w:val="32"/>
              </w:rPr>
            </w:pPr>
            <w:r>
              <w:rPr>
                <w:rFonts w:hint="eastAsia" w:ascii="宋体" w:hAnsi="宋体"/>
                <w:sz w:val="22"/>
                <w:szCs w:val="32"/>
              </w:rPr>
              <w:t>赋分：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018" w:type="dxa"/>
            <w:vMerge w:val="continue"/>
            <w:shd w:val="clear" w:color="auto" w:fill="auto"/>
            <w:vAlign w:val="center"/>
          </w:tcPr>
          <w:p>
            <w:pPr>
              <w:widowControl/>
              <w:jc w:val="left"/>
              <w:rPr>
                <w:rFonts w:ascii="宋体" w:hAnsi="宋体"/>
                <w:sz w:val="22"/>
                <w:szCs w:val="32"/>
              </w:rPr>
            </w:pPr>
          </w:p>
        </w:tc>
        <w:tc>
          <w:tcPr>
            <w:tcW w:w="1275" w:type="dxa"/>
            <w:vMerge w:val="continue"/>
            <w:shd w:val="clear" w:color="auto" w:fill="auto"/>
            <w:vAlign w:val="center"/>
          </w:tcPr>
          <w:p>
            <w:pPr>
              <w:widowControl/>
              <w:jc w:val="center"/>
              <w:rPr>
                <w:rFonts w:ascii="宋体" w:hAnsi="宋体"/>
                <w:sz w:val="22"/>
                <w:szCs w:val="32"/>
              </w:rPr>
            </w:pPr>
          </w:p>
        </w:tc>
        <w:tc>
          <w:tcPr>
            <w:tcW w:w="6379" w:type="dxa"/>
            <w:gridSpan w:val="8"/>
            <w:shd w:val="clear" w:color="auto" w:fill="auto"/>
            <w:vAlign w:val="center"/>
          </w:tcPr>
          <w:p>
            <w:pPr>
              <w:jc w:val="left"/>
              <w:rPr>
                <w:rFonts w:ascii="宋体" w:hAnsi="宋体"/>
                <w:color w:val="FF0000"/>
                <w:sz w:val="22"/>
                <w:szCs w:val="32"/>
              </w:rPr>
            </w:pPr>
            <w:r>
              <w:rPr>
                <w:rFonts w:hint="eastAsia" w:ascii="宋体" w:hAnsi="宋体"/>
                <w:color w:val="FF0000"/>
                <w:sz w:val="22"/>
                <w:szCs w:val="32"/>
              </w:rPr>
              <w:t>参加学院规定的集体活动：</w:t>
            </w:r>
          </w:p>
          <w:p>
            <w:pPr>
              <w:jc w:val="left"/>
              <w:rPr>
                <w:rFonts w:ascii="宋体" w:hAnsi="宋体"/>
                <w:color w:val="FF0000"/>
                <w:sz w:val="22"/>
                <w:szCs w:val="32"/>
              </w:rPr>
            </w:pPr>
            <w:r>
              <w:rPr>
                <w:rFonts w:hint="eastAsia" w:ascii="宋体" w:hAnsi="宋体"/>
                <w:color w:val="FF0000"/>
                <w:sz w:val="22"/>
                <w:szCs w:val="32"/>
              </w:rPr>
              <w:t>1、……</w:t>
            </w:r>
          </w:p>
          <w:p>
            <w:pPr>
              <w:jc w:val="left"/>
              <w:rPr>
                <w:rFonts w:ascii="宋体" w:hAnsi="宋体"/>
                <w:color w:val="FF0000"/>
                <w:sz w:val="22"/>
                <w:szCs w:val="32"/>
              </w:rPr>
            </w:pPr>
            <w:r>
              <w:rPr>
                <w:rFonts w:hint="eastAsia" w:ascii="宋体" w:hAnsi="宋体"/>
                <w:color w:val="FF0000"/>
                <w:sz w:val="22"/>
                <w:szCs w:val="32"/>
              </w:rPr>
              <w:t>2、……</w:t>
            </w:r>
          </w:p>
          <w:p>
            <w:pPr>
              <w:jc w:val="left"/>
              <w:rPr>
                <w:rFonts w:ascii="宋体" w:hAnsi="宋体"/>
                <w:color w:val="FF0000"/>
                <w:sz w:val="22"/>
                <w:szCs w:val="32"/>
              </w:rPr>
            </w:pPr>
            <w:r>
              <w:rPr>
                <w:rFonts w:hint="eastAsia" w:ascii="宋体" w:hAnsi="宋体"/>
                <w:color w:val="FF0000"/>
                <w:sz w:val="22"/>
                <w:szCs w:val="32"/>
              </w:rPr>
              <w:t>3、……</w:t>
            </w:r>
          </w:p>
          <w:p>
            <w:pPr>
              <w:jc w:val="left"/>
              <w:rPr>
                <w:rFonts w:ascii="宋体" w:hAnsi="宋体"/>
                <w:sz w:val="22"/>
                <w:szCs w:val="32"/>
              </w:rPr>
            </w:pPr>
            <w:r>
              <w:rPr>
                <w:rFonts w:hint="eastAsia" w:ascii="宋体" w:hAnsi="宋体"/>
                <w:color w:val="FF0000"/>
                <w:sz w:val="22"/>
                <w:szCs w:val="32"/>
              </w:rPr>
              <w:t>4、……</w:t>
            </w:r>
          </w:p>
        </w:tc>
        <w:tc>
          <w:tcPr>
            <w:tcW w:w="818" w:type="dxa"/>
            <w:shd w:val="clear" w:color="auto" w:fill="auto"/>
            <w:noWrap/>
          </w:tcPr>
          <w:p>
            <w:pPr>
              <w:widowControl/>
              <w:jc w:val="center"/>
              <w:rPr>
                <w:rFonts w:ascii="宋体" w:hAnsi="宋体"/>
                <w:sz w:val="22"/>
                <w:szCs w:val="32"/>
              </w:rPr>
            </w:pPr>
            <w:r>
              <w:rPr>
                <w:rFonts w:hint="eastAsia" w:ascii="宋体" w:hAnsi="宋体"/>
                <w:sz w:val="22"/>
                <w:szCs w:val="32"/>
              </w:rPr>
              <w:t>赋分：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018" w:type="dxa"/>
            <w:vMerge w:val="continue"/>
            <w:shd w:val="clear" w:color="auto" w:fill="auto"/>
            <w:vAlign w:val="center"/>
          </w:tcPr>
          <w:p>
            <w:pPr>
              <w:widowControl/>
              <w:jc w:val="left"/>
              <w:rPr>
                <w:rFonts w:ascii="宋体" w:hAnsi="宋体"/>
                <w:sz w:val="22"/>
                <w:szCs w:val="32"/>
              </w:rPr>
            </w:pPr>
          </w:p>
        </w:tc>
        <w:tc>
          <w:tcPr>
            <w:tcW w:w="1275" w:type="dxa"/>
            <w:shd w:val="clear" w:color="auto" w:fill="auto"/>
            <w:vAlign w:val="center"/>
          </w:tcPr>
          <w:p>
            <w:pPr>
              <w:widowControl/>
              <w:jc w:val="center"/>
              <w:rPr>
                <w:rFonts w:ascii="宋体" w:hAnsi="宋体"/>
                <w:sz w:val="22"/>
                <w:szCs w:val="32"/>
              </w:rPr>
            </w:pPr>
            <w:r>
              <w:rPr>
                <w:rFonts w:hint="eastAsia" w:ascii="宋体" w:hAnsi="宋体"/>
                <w:sz w:val="22"/>
                <w:szCs w:val="32"/>
              </w:rPr>
              <w:t>服务同学</w:t>
            </w:r>
          </w:p>
        </w:tc>
        <w:tc>
          <w:tcPr>
            <w:tcW w:w="6379" w:type="dxa"/>
            <w:gridSpan w:val="8"/>
            <w:shd w:val="clear" w:color="auto" w:fill="auto"/>
            <w:vAlign w:val="center"/>
          </w:tcPr>
          <w:p>
            <w:pPr>
              <w:jc w:val="left"/>
              <w:rPr>
                <w:rFonts w:ascii="宋体" w:hAnsi="宋体"/>
                <w:sz w:val="22"/>
                <w:szCs w:val="32"/>
              </w:rPr>
            </w:pPr>
            <w:r>
              <w:rPr>
                <w:rFonts w:hint="eastAsia" w:ascii="宋体" w:hAnsi="宋体"/>
                <w:color w:val="FF0000"/>
                <w:sz w:val="22"/>
                <w:szCs w:val="32"/>
              </w:rPr>
              <w:t>示例：担任</w:t>
            </w:r>
            <w:r>
              <w:rPr>
                <w:rFonts w:hint="eastAsia" w:ascii="宋体" w:hAnsi="宋体"/>
                <w:sz w:val="22"/>
                <w:szCs w:val="32"/>
              </w:rPr>
              <w:t xml:space="preserve">     </w:t>
            </w:r>
          </w:p>
        </w:tc>
        <w:tc>
          <w:tcPr>
            <w:tcW w:w="818" w:type="dxa"/>
            <w:shd w:val="clear" w:color="auto" w:fill="auto"/>
            <w:noWrap/>
          </w:tcPr>
          <w:p>
            <w:pPr>
              <w:widowControl/>
              <w:jc w:val="center"/>
              <w:rPr>
                <w:rFonts w:ascii="宋体" w:hAnsi="宋体"/>
                <w:sz w:val="22"/>
                <w:szCs w:val="32"/>
              </w:rPr>
            </w:pPr>
            <w:r>
              <w:rPr>
                <w:rFonts w:hint="eastAsia" w:ascii="宋体" w:hAnsi="宋体"/>
                <w:sz w:val="22"/>
                <w:szCs w:val="32"/>
              </w:rPr>
              <w:t>赋分：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018" w:type="dxa"/>
            <w:vMerge w:val="continue"/>
            <w:shd w:val="clear" w:color="auto" w:fill="auto"/>
            <w:vAlign w:val="center"/>
          </w:tcPr>
          <w:p>
            <w:pPr>
              <w:widowControl/>
              <w:jc w:val="left"/>
              <w:rPr>
                <w:rFonts w:ascii="宋体" w:hAnsi="宋体"/>
                <w:sz w:val="22"/>
                <w:szCs w:val="32"/>
              </w:rPr>
            </w:pPr>
          </w:p>
        </w:tc>
        <w:tc>
          <w:tcPr>
            <w:tcW w:w="1275" w:type="dxa"/>
            <w:shd w:val="clear" w:color="auto" w:fill="auto"/>
            <w:vAlign w:val="center"/>
          </w:tcPr>
          <w:p>
            <w:pPr>
              <w:widowControl/>
              <w:jc w:val="center"/>
              <w:rPr>
                <w:rFonts w:ascii="宋体" w:hAnsi="宋体"/>
                <w:sz w:val="22"/>
                <w:szCs w:val="32"/>
              </w:rPr>
            </w:pPr>
            <w:r>
              <w:rPr>
                <w:rFonts w:hint="eastAsia" w:ascii="宋体" w:hAnsi="宋体"/>
                <w:sz w:val="22"/>
                <w:szCs w:val="32"/>
              </w:rPr>
              <w:t>参与活动与学术素养</w:t>
            </w:r>
          </w:p>
        </w:tc>
        <w:tc>
          <w:tcPr>
            <w:tcW w:w="6379" w:type="dxa"/>
            <w:gridSpan w:val="8"/>
            <w:shd w:val="clear" w:color="auto" w:fill="auto"/>
            <w:vAlign w:val="center"/>
          </w:tcPr>
          <w:p>
            <w:pPr>
              <w:jc w:val="left"/>
              <w:rPr>
                <w:rFonts w:ascii="宋体" w:hAnsi="宋体"/>
                <w:color w:val="FF0000"/>
                <w:sz w:val="22"/>
                <w:szCs w:val="32"/>
              </w:rPr>
            </w:pPr>
            <w:r>
              <w:rPr>
                <w:rFonts w:hint="eastAsia" w:ascii="宋体" w:hAnsi="宋体"/>
                <w:color w:val="FF0000"/>
                <w:sz w:val="22"/>
                <w:szCs w:val="32"/>
              </w:rPr>
              <w:t>示例：1、2013.10 河海大学 ……一等奖</w:t>
            </w:r>
          </w:p>
          <w:p>
            <w:pPr>
              <w:jc w:val="left"/>
              <w:rPr>
                <w:rFonts w:ascii="宋体" w:hAnsi="宋体"/>
                <w:color w:val="FF0000"/>
                <w:sz w:val="22"/>
                <w:szCs w:val="32"/>
              </w:rPr>
            </w:pPr>
            <w:r>
              <w:rPr>
                <w:rFonts w:hint="eastAsia" w:ascii="宋体" w:hAnsi="宋体"/>
                <w:color w:val="FF0000"/>
                <w:sz w:val="22"/>
                <w:szCs w:val="32"/>
              </w:rPr>
              <w:t xml:space="preserve">      2、2014.3  体育文化节乒乓球赛一等奖</w:t>
            </w:r>
          </w:p>
          <w:p>
            <w:pPr>
              <w:jc w:val="left"/>
              <w:rPr>
                <w:rFonts w:ascii="宋体" w:hAnsi="宋体"/>
                <w:color w:val="FF0000"/>
                <w:sz w:val="22"/>
                <w:szCs w:val="32"/>
              </w:rPr>
            </w:pPr>
          </w:p>
          <w:p>
            <w:pPr>
              <w:jc w:val="left"/>
              <w:rPr>
                <w:rFonts w:ascii="宋体" w:hAnsi="宋体"/>
                <w:color w:val="FF0000"/>
                <w:sz w:val="22"/>
                <w:szCs w:val="32"/>
              </w:rPr>
            </w:pPr>
          </w:p>
          <w:p>
            <w:pPr>
              <w:jc w:val="left"/>
              <w:rPr>
                <w:rFonts w:ascii="宋体" w:hAnsi="宋体"/>
                <w:color w:val="FF0000"/>
                <w:sz w:val="22"/>
                <w:szCs w:val="32"/>
              </w:rPr>
            </w:pPr>
          </w:p>
          <w:p>
            <w:pPr>
              <w:jc w:val="left"/>
              <w:rPr>
                <w:rFonts w:ascii="宋体" w:hAnsi="宋体"/>
                <w:color w:val="FF0000"/>
                <w:sz w:val="22"/>
                <w:szCs w:val="32"/>
              </w:rPr>
            </w:pPr>
          </w:p>
          <w:p>
            <w:pPr>
              <w:jc w:val="left"/>
              <w:rPr>
                <w:rFonts w:ascii="宋体" w:hAnsi="宋体"/>
                <w:color w:val="FF0000"/>
                <w:sz w:val="22"/>
                <w:szCs w:val="32"/>
              </w:rPr>
            </w:pPr>
          </w:p>
          <w:p>
            <w:pPr>
              <w:jc w:val="left"/>
              <w:rPr>
                <w:rFonts w:ascii="宋体" w:hAnsi="宋体"/>
                <w:color w:val="FF0000"/>
                <w:sz w:val="22"/>
                <w:szCs w:val="32"/>
              </w:rPr>
            </w:pPr>
          </w:p>
        </w:tc>
        <w:tc>
          <w:tcPr>
            <w:tcW w:w="818" w:type="dxa"/>
            <w:shd w:val="clear" w:color="auto" w:fill="auto"/>
            <w:noWrap/>
          </w:tcPr>
          <w:p>
            <w:pPr>
              <w:widowControl/>
              <w:jc w:val="center"/>
              <w:rPr>
                <w:rFonts w:ascii="宋体" w:hAnsi="宋体"/>
                <w:sz w:val="22"/>
                <w:szCs w:val="32"/>
              </w:rPr>
            </w:pPr>
            <w:r>
              <w:rPr>
                <w:rFonts w:hint="eastAsia" w:ascii="宋体" w:hAnsi="宋体"/>
                <w:sz w:val="22"/>
                <w:szCs w:val="32"/>
              </w:rPr>
              <w:t>赋分：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3" w:hRule="atLeast"/>
          <w:jc w:val="center"/>
        </w:trPr>
        <w:tc>
          <w:tcPr>
            <w:tcW w:w="1018" w:type="dxa"/>
            <w:shd w:val="clear" w:color="auto" w:fill="auto"/>
            <w:vAlign w:val="center"/>
          </w:tcPr>
          <w:p>
            <w:pPr>
              <w:widowControl/>
              <w:jc w:val="center"/>
              <w:rPr>
                <w:rFonts w:ascii="宋体" w:hAnsi="宋体"/>
                <w:b/>
                <w:sz w:val="22"/>
                <w:szCs w:val="32"/>
              </w:rPr>
            </w:pPr>
            <w:r>
              <w:rPr>
                <w:rFonts w:hint="eastAsia" w:ascii="宋体" w:hAnsi="宋体"/>
                <w:b/>
                <w:sz w:val="22"/>
                <w:szCs w:val="32"/>
              </w:rPr>
              <w:t>导师</w:t>
            </w:r>
          </w:p>
          <w:p>
            <w:pPr>
              <w:widowControl/>
              <w:jc w:val="center"/>
              <w:rPr>
                <w:rFonts w:ascii="宋体" w:hAnsi="宋体"/>
                <w:b/>
                <w:sz w:val="22"/>
                <w:szCs w:val="32"/>
              </w:rPr>
            </w:pPr>
            <w:r>
              <w:rPr>
                <w:rFonts w:hint="eastAsia" w:ascii="宋体" w:hAnsi="宋体"/>
                <w:b/>
                <w:sz w:val="22"/>
                <w:szCs w:val="32"/>
              </w:rPr>
              <w:t>评价</w:t>
            </w:r>
          </w:p>
          <w:p>
            <w:pPr>
              <w:widowControl/>
              <w:jc w:val="left"/>
              <w:rPr>
                <w:rFonts w:ascii="宋体" w:hAnsi="宋体"/>
                <w:sz w:val="22"/>
                <w:szCs w:val="32"/>
              </w:rPr>
            </w:pPr>
            <w:r>
              <w:rPr>
                <w:rFonts w:hint="eastAsia" w:ascii="宋体" w:hAnsi="宋体"/>
                <w:b/>
                <w:sz w:val="22"/>
                <w:szCs w:val="32"/>
              </w:rPr>
              <w:t>（20分）</w:t>
            </w:r>
          </w:p>
        </w:tc>
        <w:tc>
          <w:tcPr>
            <w:tcW w:w="7654" w:type="dxa"/>
            <w:gridSpan w:val="9"/>
            <w:shd w:val="clear" w:color="auto" w:fill="auto"/>
            <w:vAlign w:val="center"/>
          </w:tcPr>
          <w:p>
            <w:pPr>
              <w:widowControl/>
              <w:jc w:val="left"/>
              <w:rPr>
                <w:rFonts w:ascii="宋体" w:hAnsi="宋体"/>
                <w:sz w:val="22"/>
                <w:szCs w:val="32"/>
              </w:rPr>
            </w:pPr>
            <w:r>
              <w:rPr>
                <w:rFonts w:hint="eastAsia" w:ascii="宋体" w:hAnsi="宋体"/>
                <w:sz w:val="22"/>
                <w:szCs w:val="32"/>
              </w:rPr>
              <w:t xml:space="preserve">（导师评语）                                           </w:t>
            </w:r>
          </w:p>
          <w:p>
            <w:pPr>
              <w:widowControl/>
              <w:jc w:val="left"/>
              <w:rPr>
                <w:rFonts w:ascii="宋体" w:hAnsi="宋体"/>
                <w:sz w:val="22"/>
                <w:szCs w:val="32"/>
              </w:rPr>
            </w:pPr>
            <w:r>
              <w:rPr>
                <w:rFonts w:hint="eastAsia" w:ascii="宋体" w:hAnsi="宋体"/>
                <w:sz w:val="22"/>
                <w:szCs w:val="32"/>
              </w:rPr>
              <w:t xml:space="preserve">                                           </w:t>
            </w:r>
          </w:p>
          <w:p>
            <w:pPr>
              <w:widowControl/>
              <w:jc w:val="left"/>
              <w:rPr>
                <w:rFonts w:ascii="宋体" w:hAnsi="宋体"/>
                <w:sz w:val="22"/>
                <w:szCs w:val="32"/>
              </w:rPr>
            </w:pPr>
          </w:p>
          <w:p>
            <w:pPr>
              <w:widowControl/>
              <w:jc w:val="left"/>
              <w:rPr>
                <w:rFonts w:ascii="宋体" w:hAnsi="宋体"/>
                <w:sz w:val="22"/>
                <w:szCs w:val="32"/>
              </w:rPr>
            </w:pPr>
          </w:p>
          <w:p>
            <w:pPr>
              <w:widowControl/>
              <w:jc w:val="left"/>
              <w:rPr>
                <w:rFonts w:ascii="宋体" w:hAnsi="宋体"/>
                <w:sz w:val="22"/>
                <w:szCs w:val="32"/>
              </w:rPr>
            </w:pPr>
          </w:p>
          <w:p>
            <w:pPr>
              <w:widowControl/>
              <w:jc w:val="left"/>
              <w:rPr>
                <w:rFonts w:ascii="宋体" w:hAnsi="宋体"/>
                <w:sz w:val="22"/>
                <w:szCs w:val="32"/>
              </w:rPr>
            </w:pPr>
          </w:p>
          <w:p>
            <w:pPr>
              <w:widowControl/>
              <w:jc w:val="left"/>
              <w:rPr>
                <w:rFonts w:ascii="宋体" w:hAnsi="宋体"/>
                <w:sz w:val="22"/>
                <w:szCs w:val="32"/>
              </w:rPr>
            </w:pPr>
          </w:p>
          <w:p>
            <w:pPr>
              <w:widowControl/>
              <w:jc w:val="left"/>
              <w:rPr>
                <w:rFonts w:ascii="宋体" w:hAnsi="宋体"/>
                <w:sz w:val="22"/>
                <w:szCs w:val="32"/>
              </w:rPr>
            </w:pPr>
          </w:p>
          <w:p>
            <w:pPr>
              <w:widowControl/>
              <w:jc w:val="left"/>
              <w:rPr>
                <w:rFonts w:ascii="宋体" w:hAnsi="宋体"/>
                <w:sz w:val="22"/>
                <w:szCs w:val="32"/>
              </w:rPr>
            </w:pPr>
            <w:r>
              <w:rPr>
                <w:rFonts w:hint="eastAsia" w:ascii="宋体" w:hAnsi="宋体"/>
                <w:sz w:val="22"/>
                <w:szCs w:val="32"/>
              </w:rPr>
              <w:t xml:space="preserve">                              导师签字：                                                                              </w:t>
            </w:r>
          </w:p>
        </w:tc>
        <w:tc>
          <w:tcPr>
            <w:tcW w:w="818" w:type="dxa"/>
            <w:shd w:val="clear" w:color="auto" w:fill="auto"/>
          </w:tcPr>
          <w:p>
            <w:pPr>
              <w:widowControl/>
              <w:jc w:val="left"/>
              <w:rPr>
                <w:rFonts w:ascii="宋体" w:hAnsi="宋体"/>
                <w:sz w:val="22"/>
                <w:szCs w:val="32"/>
              </w:rPr>
            </w:pPr>
            <w:r>
              <w:rPr>
                <w:rFonts w:hint="eastAsia" w:ascii="宋体" w:hAnsi="宋体"/>
                <w:sz w:val="22"/>
                <w:szCs w:val="32"/>
              </w:rPr>
              <w:t>赋分：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018" w:type="dxa"/>
            <w:vMerge w:val="restart"/>
            <w:shd w:val="clear" w:color="auto" w:fill="auto"/>
            <w:vAlign w:val="center"/>
          </w:tcPr>
          <w:p>
            <w:pPr>
              <w:widowControl/>
              <w:jc w:val="center"/>
              <w:rPr>
                <w:rFonts w:ascii="宋体" w:hAnsi="宋体"/>
                <w:b/>
                <w:sz w:val="22"/>
                <w:szCs w:val="32"/>
              </w:rPr>
            </w:pPr>
            <w:r>
              <w:rPr>
                <w:rFonts w:hint="eastAsia" w:ascii="宋体" w:hAnsi="宋体"/>
                <w:b/>
                <w:sz w:val="22"/>
                <w:szCs w:val="32"/>
              </w:rPr>
              <w:t>科研</w:t>
            </w:r>
          </w:p>
          <w:p>
            <w:pPr>
              <w:widowControl/>
              <w:jc w:val="center"/>
              <w:rPr>
                <w:rFonts w:ascii="宋体" w:hAnsi="宋体"/>
                <w:b/>
                <w:sz w:val="22"/>
                <w:szCs w:val="32"/>
              </w:rPr>
            </w:pPr>
            <w:r>
              <w:rPr>
                <w:rFonts w:hint="eastAsia" w:ascii="宋体" w:hAnsi="宋体"/>
                <w:b/>
                <w:sz w:val="22"/>
                <w:szCs w:val="32"/>
              </w:rPr>
              <w:t>成果</w:t>
            </w:r>
          </w:p>
          <w:p>
            <w:pPr>
              <w:widowControl/>
              <w:jc w:val="center"/>
              <w:rPr>
                <w:rFonts w:ascii="宋体" w:hAnsi="宋体"/>
                <w:sz w:val="22"/>
                <w:szCs w:val="32"/>
              </w:rPr>
            </w:pPr>
            <w:r>
              <w:rPr>
                <w:rFonts w:hint="eastAsia" w:ascii="宋体" w:hAnsi="宋体"/>
                <w:b/>
                <w:sz w:val="22"/>
                <w:szCs w:val="32"/>
              </w:rPr>
              <w:t>（60分）</w:t>
            </w:r>
          </w:p>
        </w:tc>
        <w:tc>
          <w:tcPr>
            <w:tcW w:w="1275" w:type="dxa"/>
            <w:vMerge w:val="restart"/>
            <w:shd w:val="clear" w:color="auto" w:fill="auto"/>
            <w:vAlign w:val="center"/>
          </w:tcPr>
          <w:p>
            <w:pPr>
              <w:widowControl/>
              <w:jc w:val="left"/>
              <w:rPr>
                <w:rFonts w:ascii="宋体" w:hAnsi="宋体"/>
                <w:sz w:val="22"/>
                <w:szCs w:val="32"/>
              </w:rPr>
            </w:pPr>
            <w:r>
              <w:rPr>
                <w:rFonts w:hint="eastAsia" w:ascii="宋体" w:hAnsi="宋体"/>
                <w:sz w:val="22"/>
                <w:szCs w:val="32"/>
              </w:rPr>
              <w:t>发表论文</w:t>
            </w:r>
          </w:p>
        </w:tc>
        <w:tc>
          <w:tcPr>
            <w:tcW w:w="1560" w:type="dxa"/>
            <w:shd w:val="clear" w:color="auto" w:fill="auto"/>
            <w:vAlign w:val="center"/>
          </w:tcPr>
          <w:p>
            <w:pPr>
              <w:widowControl/>
              <w:jc w:val="center"/>
              <w:rPr>
                <w:rFonts w:ascii="宋体" w:hAnsi="宋体"/>
                <w:sz w:val="22"/>
                <w:szCs w:val="32"/>
              </w:rPr>
            </w:pPr>
            <w:r>
              <w:rPr>
                <w:rFonts w:hint="eastAsia" w:ascii="宋体" w:hAnsi="宋体"/>
                <w:sz w:val="22"/>
                <w:szCs w:val="32"/>
              </w:rPr>
              <w:t>A类（SCI一区、二区）</w:t>
            </w:r>
          </w:p>
        </w:tc>
        <w:tc>
          <w:tcPr>
            <w:tcW w:w="4819" w:type="dxa"/>
            <w:gridSpan w:val="7"/>
            <w:shd w:val="clear" w:color="auto" w:fill="auto"/>
            <w:vAlign w:val="center"/>
          </w:tcPr>
          <w:p>
            <w:pPr>
              <w:jc w:val="left"/>
              <w:rPr>
                <w:rFonts w:ascii="宋体" w:hAnsi="宋体"/>
                <w:sz w:val="22"/>
                <w:szCs w:val="32"/>
              </w:rPr>
            </w:pP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018" w:type="dxa"/>
            <w:vMerge w:val="continue"/>
            <w:shd w:val="clear" w:color="auto" w:fill="auto"/>
            <w:vAlign w:val="center"/>
          </w:tcPr>
          <w:p>
            <w:pPr>
              <w:jc w:val="left"/>
              <w:rPr>
                <w:rFonts w:ascii="宋体" w:hAnsi="宋体"/>
                <w:sz w:val="22"/>
                <w:szCs w:val="32"/>
              </w:rPr>
            </w:pPr>
          </w:p>
        </w:tc>
        <w:tc>
          <w:tcPr>
            <w:tcW w:w="1275" w:type="dxa"/>
            <w:vMerge w:val="continue"/>
            <w:shd w:val="clear" w:color="auto" w:fill="auto"/>
            <w:vAlign w:val="center"/>
          </w:tcPr>
          <w:p>
            <w:pPr>
              <w:widowControl/>
              <w:jc w:val="left"/>
              <w:rPr>
                <w:rFonts w:ascii="宋体" w:hAnsi="宋体"/>
                <w:sz w:val="22"/>
                <w:szCs w:val="32"/>
              </w:rPr>
            </w:pPr>
          </w:p>
        </w:tc>
        <w:tc>
          <w:tcPr>
            <w:tcW w:w="1560" w:type="dxa"/>
            <w:shd w:val="clear" w:color="auto" w:fill="auto"/>
            <w:vAlign w:val="center"/>
          </w:tcPr>
          <w:p>
            <w:pPr>
              <w:widowControl/>
              <w:jc w:val="center"/>
              <w:rPr>
                <w:rFonts w:ascii="宋体" w:hAnsi="宋体"/>
                <w:sz w:val="22"/>
                <w:szCs w:val="32"/>
              </w:rPr>
            </w:pPr>
            <w:r>
              <w:rPr>
                <w:rFonts w:hint="eastAsia" w:ascii="宋体" w:hAnsi="宋体"/>
                <w:sz w:val="22"/>
                <w:szCs w:val="32"/>
              </w:rPr>
              <w:t>A类</w:t>
            </w:r>
          </w:p>
          <w:p>
            <w:pPr>
              <w:widowControl/>
              <w:jc w:val="center"/>
              <w:rPr>
                <w:rFonts w:ascii="宋体" w:hAnsi="宋体"/>
                <w:sz w:val="22"/>
                <w:szCs w:val="32"/>
              </w:rPr>
            </w:pPr>
            <w:r>
              <w:rPr>
                <w:rFonts w:hint="eastAsia" w:ascii="宋体" w:hAnsi="宋体"/>
                <w:sz w:val="22"/>
                <w:szCs w:val="32"/>
              </w:rPr>
              <w:t>（能电院三高期刊）</w:t>
            </w:r>
          </w:p>
        </w:tc>
        <w:tc>
          <w:tcPr>
            <w:tcW w:w="4819" w:type="dxa"/>
            <w:gridSpan w:val="7"/>
            <w:shd w:val="clear" w:color="auto" w:fill="auto"/>
            <w:vAlign w:val="center"/>
          </w:tcPr>
          <w:p>
            <w:pPr>
              <w:widowControl/>
              <w:rPr>
                <w:rFonts w:ascii="宋体" w:hAnsi="宋体"/>
                <w:sz w:val="22"/>
                <w:szCs w:val="32"/>
              </w:rPr>
            </w:pPr>
            <w:r>
              <w:rPr>
                <w:rFonts w:hint="eastAsia" w:ascii="宋体" w:hAnsi="宋体"/>
                <w:color w:val="FF0000"/>
                <w:sz w:val="20"/>
                <w:szCs w:val="32"/>
              </w:rPr>
              <w:t>1、 抽水蓄能电站泵工况全过流系统*****，四川大学学报（工程科学版）,2013,45(3):63-68.EI检索，第二作者（导师第一作者），已见刊，检索号：2013251642****</w:t>
            </w: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18" w:type="dxa"/>
            <w:vMerge w:val="continue"/>
            <w:shd w:val="clear" w:color="auto" w:fill="auto"/>
            <w:vAlign w:val="center"/>
          </w:tcPr>
          <w:p>
            <w:pPr>
              <w:jc w:val="left"/>
              <w:rPr>
                <w:rFonts w:ascii="宋体" w:hAnsi="宋体"/>
                <w:sz w:val="22"/>
                <w:szCs w:val="32"/>
              </w:rPr>
            </w:pPr>
          </w:p>
        </w:tc>
        <w:tc>
          <w:tcPr>
            <w:tcW w:w="1275" w:type="dxa"/>
            <w:vMerge w:val="continue"/>
            <w:shd w:val="clear" w:color="auto" w:fill="auto"/>
            <w:vAlign w:val="center"/>
          </w:tcPr>
          <w:p>
            <w:pPr>
              <w:widowControl/>
              <w:jc w:val="left"/>
              <w:rPr>
                <w:rFonts w:ascii="宋体" w:hAnsi="宋体"/>
                <w:sz w:val="22"/>
                <w:szCs w:val="32"/>
              </w:rPr>
            </w:pPr>
          </w:p>
        </w:tc>
        <w:tc>
          <w:tcPr>
            <w:tcW w:w="1560" w:type="dxa"/>
            <w:shd w:val="clear" w:color="auto" w:fill="auto"/>
            <w:vAlign w:val="center"/>
          </w:tcPr>
          <w:p>
            <w:pPr>
              <w:widowControl/>
              <w:jc w:val="center"/>
              <w:rPr>
                <w:rFonts w:ascii="宋体" w:hAnsi="宋体"/>
                <w:sz w:val="22"/>
                <w:szCs w:val="32"/>
              </w:rPr>
            </w:pPr>
            <w:r>
              <w:rPr>
                <w:rFonts w:hint="eastAsia" w:ascii="宋体" w:hAnsi="宋体"/>
                <w:sz w:val="22"/>
                <w:szCs w:val="32"/>
              </w:rPr>
              <w:t>B类（</w:t>
            </w:r>
            <w:r>
              <w:rPr>
                <w:rFonts w:hint="eastAsia" w:ascii="宋体" w:hAnsi="宋体"/>
                <w:szCs w:val="21"/>
              </w:rPr>
              <w:t>其他国内EI期刊</w:t>
            </w:r>
            <w:r>
              <w:rPr>
                <w:rFonts w:hint="eastAsia" w:ascii="宋体" w:hAnsi="宋体"/>
                <w:sz w:val="22"/>
                <w:szCs w:val="32"/>
              </w:rPr>
              <w:t>）</w:t>
            </w:r>
          </w:p>
        </w:tc>
        <w:tc>
          <w:tcPr>
            <w:tcW w:w="4819" w:type="dxa"/>
            <w:gridSpan w:val="7"/>
            <w:shd w:val="clear" w:color="auto" w:fill="auto"/>
            <w:vAlign w:val="center"/>
          </w:tcPr>
          <w:p>
            <w:pPr>
              <w:widowControl/>
              <w:rPr>
                <w:rFonts w:ascii="宋体" w:hAnsi="宋体"/>
                <w:color w:val="FF0000"/>
                <w:sz w:val="20"/>
                <w:szCs w:val="32"/>
              </w:rPr>
            </w:pPr>
            <w:r>
              <w:rPr>
                <w:rFonts w:hint="eastAsia" w:ascii="宋体" w:hAnsi="宋体"/>
                <w:color w:val="FF0000"/>
                <w:sz w:val="20"/>
                <w:szCs w:val="32"/>
              </w:rPr>
              <w:t>同上</w:t>
            </w:r>
          </w:p>
          <w:p>
            <w:pPr>
              <w:jc w:val="left"/>
              <w:rPr>
                <w:rFonts w:ascii="宋体" w:hAnsi="宋体"/>
                <w:sz w:val="22"/>
                <w:szCs w:val="32"/>
              </w:rPr>
            </w:pP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18" w:type="dxa"/>
            <w:vMerge w:val="continue"/>
            <w:shd w:val="clear" w:color="auto" w:fill="auto"/>
            <w:vAlign w:val="center"/>
          </w:tcPr>
          <w:p>
            <w:pPr>
              <w:jc w:val="left"/>
              <w:rPr>
                <w:rFonts w:ascii="宋体" w:hAnsi="宋体"/>
                <w:sz w:val="22"/>
                <w:szCs w:val="32"/>
              </w:rPr>
            </w:pPr>
          </w:p>
        </w:tc>
        <w:tc>
          <w:tcPr>
            <w:tcW w:w="1275" w:type="dxa"/>
            <w:vMerge w:val="continue"/>
            <w:shd w:val="clear" w:color="auto" w:fill="auto"/>
            <w:vAlign w:val="center"/>
          </w:tcPr>
          <w:p>
            <w:pPr>
              <w:widowControl/>
              <w:jc w:val="left"/>
              <w:rPr>
                <w:rFonts w:ascii="宋体" w:hAnsi="宋体"/>
                <w:sz w:val="22"/>
                <w:szCs w:val="32"/>
              </w:rPr>
            </w:pPr>
          </w:p>
        </w:tc>
        <w:tc>
          <w:tcPr>
            <w:tcW w:w="1560" w:type="dxa"/>
            <w:shd w:val="clear" w:color="auto" w:fill="auto"/>
            <w:vAlign w:val="center"/>
          </w:tcPr>
          <w:p>
            <w:pPr>
              <w:widowControl/>
              <w:jc w:val="center"/>
              <w:rPr>
                <w:rFonts w:ascii="宋体" w:hAnsi="宋体"/>
                <w:sz w:val="22"/>
                <w:szCs w:val="32"/>
              </w:rPr>
            </w:pPr>
            <w:r>
              <w:rPr>
                <w:rFonts w:hint="eastAsia" w:ascii="宋体" w:hAnsi="宋体"/>
                <w:sz w:val="22"/>
                <w:szCs w:val="32"/>
              </w:rPr>
              <w:t>B类（含SCI三区及以下）</w:t>
            </w:r>
          </w:p>
        </w:tc>
        <w:tc>
          <w:tcPr>
            <w:tcW w:w="4819" w:type="dxa"/>
            <w:gridSpan w:val="7"/>
            <w:shd w:val="clear" w:color="auto" w:fill="auto"/>
            <w:vAlign w:val="center"/>
          </w:tcPr>
          <w:p>
            <w:pPr>
              <w:widowControl/>
              <w:rPr>
                <w:rFonts w:ascii="宋体" w:hAnsi="宋体"/>
                <w:color w:val="FF0000"/>
                <w:sz w:val="20"/>
                <w:szCs w:val="32"/>
              </w:rPr>
            </w:pPr>
            <w:r>
              <w:rPr>
                <w:rFonts w:hint="eastAsia" w:ascii="宋体" w:hAnsi="宋体"/>
                <w:color w:val="FF0000"/>
                <w:sz w:val="20"/>
                <w:szCs w:val="32"/>
              </w:rPr>
              <w:t>同上</w:t>
            </w:r>
          </w:p>
          <w:p>
            <w:pPr>
              <w:jc w:val="left"/>
              <w:rPr>
                <w:rFonts w:ascii="宋体" w:hAnsi="宋体"/>
                <w:sz w:val="22"/>
                <w:szCs w:val="32"/>
              </w:rPr>
            </w:pP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018" w:type="dxa"/>
            <w:vMerge w:val="continue"/>
            <w:shd w:val="clear" w:color="auto" w:fill="auto"/>
            <w:vAlign w:val="center"/>
          </w:tcPr>
          <w:p>
            <w:pPr>
              <w:jc w:val="left"/>
              <w:rPr>
                <w:rFonts w:ascii="宋体" w:hAnsi="宋体"/>
                <w:sz w:val="22"/>
                <w:szCs w:val="32"/>
              </w:rPr>
            </w:pPr>
          </w:p>
        </w:tc>
        <w:tc>
          <w:tcPr>
            <w:tcW w:w="1275" w:type="dxa"/>
            <w:vMerge w:val="continue"/>
            <w:shd w:val="clear" w:color="auto" w:fill="auto"/>
            <w:vAlign w:val="center"/>
          </w:tcPr>
          <w:p>
            <w:pPr>
              <w:widowControl/>
              <w:jc w:val="left"/>
              <w:rPr>
                <w:rFonts w:ascii="宋体" w:hAnsi="宋体"/>
                <w:sz w:val="22"/>
                <w:szCs w:val="32"/>
              </w:rPr>
            </w:pPr>
          </w:p>
        </w:tc>
        <w:tc>
          <w:tcPr>
            <w:tcW w:w="1560" w:type="dxa"/>
            <w:shd w:val="clear" w:color="auto" w:fill="auto"/>
            <w:vAlign w:val="center"/>
          </w:tcPr>
          <w:p>
            <w:pPr>
              <w:widowControl/>
              <w:jc w:val="center"/>
              <w:rPr>
                <w:rFonts w:ascii="宋体" w:hAnsi="宋体"/>
                <w:sz w:val="22"/>
                <w:szCs w:val="32"/>
              </w:rPr>
            </w:pPr>
            <w:r>
              <w:rPr>
                <w:rFonts w:hint="eastAsia" w:ascii="宋体" w:hAnsi="宋体"/>
                <w:sz w:val="22"/>
                <w:szCs w:val="32"/>
              </w:rPr>
              <w:t>C类</w:t>
            </w:r>
          </w:p>
        </w:tc>
        <w:tc>
          <w:tcPr>
            <w:tcW w:w="4819" w:type="dxa"/>
            <w:gridSpan w:val="7"/>
            <w:shd w:val="clear" w:color="auto" w:fill="auto"/>
            <w:vAlign w:val="center"/>
          </w:tcPr>
          <w:p>
            <w:pPr>
              <w:widowControl/>
              <w:rPr>
                <w:rFonts w:ascii="宋体" w:hAnsi="宋体"/>
                <w:color w:val="FF0000"/>
                <w:sz w:val="20"/>
                <w:szCs w:val="32"/>
              </w:rPr>
            </w:pPr>
            <w:r>
              <w:rPr>
                <w:rFonts w:hint="eastAsia" w:ascii="宋体" w:hAnsi="宋体"/>
                <w:color w:val="FF0000"/>
                <w:sz w:val="20"/>
                <w:szCs w:val="32"/>
              </w:rPr>
              <w:t>同上</w:t>
            </w:r>
          </w:p>
          <w:p>
            <w:pPr>
              <w:widowControl/>
              <w:jc w:val="left"/>
              <w:rPr>
                <w:rFonts w:ascii="宋体" w:hAnsi="宋体"/>
                <w:sz w:val="22"/>
                <w:szCs w:val="32"/>
              </w:rPr>
            </w:pP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018" w:type="dxa"/>
            <w:vMerge w:val="continue"/>
            <w:shd w:val="clear" w:color="auto" w:fill="auto"/>
            <w:vAlign w:val="center"/>
          </w:tcPr>
          <w:p>
            <w:pPr>
              <w:jc w:val="left"/>
              <w:rPr>
                <w:rFonts w:ascii="宋体" w:hAnsi="宋体"/>
                <w:sz w:val="22"/>
                <w:szCs w:val="32"/>
              </w:rPr>
            </w:pPr>
          </w:p>
        </w:tc>
        <w:tc>
          <w:tcPr>
            <w:tcW w:w="1275" w:type="dxa"/>
            <w:vMerge w:val="continue"/>
            <w:shd w:val="clear" w:color="auto" w:fill="auto"/>
            <w:vAlign w:val="center"/>
          </w:tcPr>
          <w:p>
            <w:pPr>
              <w:widowControl/>
              <w:jc w:val="left"/>
              <w:rPr>
                <w:rFonts w:ascii="宋体" w:hAnsi="宋体"/>
                <w:sz w:val="22"/>
                <w:szCs w:val="32"/>
              </w:rPr>
            </w:pPr>
          </w:p>
        </w:tc>
        <w:tc>
          <w:tcPr>
            <w:tcW w:w="1560" w:type="dxa"/>
            <w:shd w:val="clear" w:color="auto" w:fill="auto"/>
            <w:vAlign w:val="center"/>
          </w:tcPr>
          <w:p>
            <w:pPr>
              <w:widowControl/>
              <w:jc w:val="center"/>
              <w:rPr>
                <w:rFonts w:ascii="宋体" w:hAnsi="宋体"/>
                <w:sz w:val="22"/>
                <w:szCs w:val="32"/>
              </w:rPr>
            </w:pPr>
            <w:r>
              <w:rPr>
                <w:rFonts w:hint="eastAsia"/>
                <w:sz w:val="20"/>
                <w:szCs w:val="21"/>
              </w:rPr>
              <w:t>其他中文核心期刊、EI检索会议论文</w:t>
            </w:r>
          </w:p>
        </w:tc>
        <w:tc>
          <w:tcPr>
            <w:tcW w:w="4819" w:type="dxa"/>
            <w:gridSpan w:val="7"/>
            <w:shd w:val="clear" w:color="auto" w:fill="auto"/>
            <w:vAlign w:val="center"/>
          </w:tcPr>
          <w:p>
            <w:pPr>
              <w:widowControl/>
              <w:rPr>
                <w:rFonts w:ascii="宋体" w:hAnsi="宋体"/>
                <w:color w:val="FF0000"/>
                <w:sz w:val="20"/>
                <w:szCs w:val="32"/>
              </w:rPr>
            </w:pPr>
            <w:r>
              <w:rPr>
                <w:rFonts w:hint="eastAsia" w:ascii="宋体" w:hAnsi="宋体"/>
                <w:color w:val="FF0000"/>
                <w:sz w:val="20"/>
                <w:szCs w:val="32"/>
              </w:rPr>
              <w:t>同上</w:t>
            </w:r>
          </w:p>
          <w:p>
            <w:pPr>
              <w:widowControl/>
              <w:jc w:val="left"/>
              <w:rPr>
                <w:rFonts w:ascii="宋体" w:hAnsi="宋体"/>
                <w:sz w:val="22"/>
                <w:szCs w:val="32"/>
              </w:rPr>
            </w:pP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1018" w:type="dxa"/>
            <w:vMerge w:val="continue"/>
            <w:shd w:val="clear" w:color="auto" w:fill="auto"/>
            <w:vAlign w:val="center"/>
          </w:tcPr>
          <w:p>
            <w:pPr>
              <w:widowControl/>
              <w:jc w:val="left"/>
              <w:rPr>
                <w:rFonts w:ascii="宋体" w:hAnsi="宋体"/>
                <w:sz w:val="22"/>
                <w:szCs w:val="32"/>
              </w:rPr>
            </w:pPr>
          </w:p>
        </w:tc>
        <w:tc>
          <w:tcPr>
            <w:tcW w:w="1275" w:type="dxa"/>
            <w:vMerge w:val="restart"/>
            <w:shd w:val="clear" w:color="auto" w:fill="auto"/>
            <w:vAlign w:val="center"/>
          </w:tcPr>
          <w:p>
            <w:pPr>
              <w:widowControl/>
              <w:jc w:val="left"/>
              <w:rPr>
                <w:rFonts w:ascii="宋体" w:hAnsi="宋体"/>
                <w:sz w:val="22"/>
                <w:szCs w:val="32"/>
              </w:rPr>
            </w:pPr>
            <w:r>
              <w:rPr>
                <w:rFonts w:hint="eastAsia" w:ascii="宋体" w:hAnsi="宋体"/>
                <w:sz w:val="22"/>
                <w:szCs w:val="32"/>
              </w:rPr>
              <w:t>发明专利</w:t>
            </w:r>
          </w:p>
        </w:tc>
        <w:tc>
          <w:tcPr>
            <w:tcW w:w="1560" w:type="dxa"/>
            <w:shd w:val="clear" w:color="auto" w:fill="auto"/>
            <w:vAlign w:val="center"/>
          </w:tcPr>
          <w:p>
            <w:pPr>
              <w:widowControl/>
              <w:rPr>
                <w:rFonts w:ascii="宋体" w:hAnsi="宋体"/>
                <w:sz w:val="22"/>
                <w:szCs w:val="32"/>
              </w:rPr>
            </w:pPr>
            <w:r>
              <w:rPr>
                <w:rFonts w:hint="eastAsia" w:ascii="宋体" w:hAnsi="宋体"/>
                <w:sz w:val="22"/>
                <w:szCs w:val="32"/>
              </w:rPr>
              <w:t xml:space="preserve">国家发明专利授权 </w:t>
            </w:r>
          </w:p>
        </w:tc>
        <w:tc>
          <w:tcPr>
            <w:tcW w:w="4819" w:type="dxa"/>
            <w:gridSpan w:val="7"/>
            <w:shd w:val="clear" w:color="auto" w:fill="auto"/>
            <w:vAlign w:val="center"/>
          </w:tcPr>
          <w:p>
            <w:pPr>
              <w:widowControl/>
              <w:rPr>
                <w:rFonts w:ascii="宋体" w:hAnsi="宋体"/>
                <w:sz w:val="22"/>
                <w:szCs w:val="32"/>
              </w:rPr>
            </w:pPr>
            <w:r>
              <w:rPr>
                <w:rFonts w:hint="eastAsia" w:ascii="宋体" w:hAnsi="宋体"/>
                <w:color w:val="FF0000"/>
                <w:sz w:val="20"/>
                <w:szCs w:val="32"/>
              </w:rPr>
              <w:t>范例：1、 一种灯泡型混流式水泵水轮机，发明专利，已受理（申请号：20132010****.3）2013年8月6日，第一作者</w:t>
            </w: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018" w:type="dxa"/>
            <w:vMerge w:val="continue"/>
            <w:shd w:val="clear" w:color="auto" w:fill="auto"/>
            <w:vAlign w:val="center"/>
          </w:tcPr>
          <w:p>
            <w:pPr>
              <w:widowControl/>
              <w:jc w:val="left"/>
              <w:rPr>
                <w:rFonts w:ascii="宋体" w:hAnsi="宋体"/>
                <w:sz w:val="22"/>
                <w:szCs w:val="32"/>
              </w:rPr>
            </w:pPr>
          </w:p>
        </w:tc>
        <w:tc>
          <w:tcPr>
            <w:tcW w:w="1275" w:type="dxa"/>
            <w:vMerge w:val="continue"/>
            <w:shd w:val="clear" w:color="auto" w:fill="auto"/>
            <w:vAlign w:val="center"/>
          </w:tcPr>
          <w:p>
            <w:pPr>
              <w:widowControl/>
              <w:jc w:val="left"/>
              <w:rPr>
                <w:rFonts w:ascii="宋体" w:hAnsi="宋体"/>
                <w:sz w:val="22"/>
                <w:szCs w:val="32"/>
              </w:rPr>
            </w:pPr>
          </w:p>
        </w:tc>
        <w:tc>
          <w:tcPr>
            <w:tcW w:w="1560" w:type="dxa"/>
            <w:shd w:val="clear" w:color="auto" w:fill="auto"/>
            <w:vAlign w:val="center"/>
          </w:tcPr>
          <w:p>
            <w:pPr>
              <w:widowControl/>
              <w:rPr>
                <w:rFonts w:ascii="宋体" w:hAnsi="宋体"/>
                <w:sz w:val="22"/>
                <w:szCs w:val="32"/>
              </w:rPr>
            </w:pPr>
            <w:r>
              <w:rPr>
                <w:rFonts w:hint="eastAsia" w:ascii="宋体" w:hAnsi="宋体"/>
                <w:sz w:val="22"/>
                <w:szCs w:val="32"/>
              </w:rPr>
              <w:t xml:space="preserve">新型实用专利等 </w:t>
            </w:r>
          </w:p>
        </w:tc>
        <w:tc>
          <w:tcPr>
            <w:tcW w:w="4819" w:type="dxa"/>
            <w:gridSpan w:val="7"/>
            <w:shd w:val="clear" w:color="auto" w:fill="auto"/>
            <w:vAlign w:val="center"/>
          </w:tcPr>
          <w:p>
            <w:pPr>
              <w:widowControl/>
              <w:rPr>
                <w:rFonts w:ascii="宋体" w:hAnsi="宋体"/>
                <w:sz w:val="22"/>
                <w:szCs w:val="32"/>
              </w:rPr>
            </w:pP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018" w:type="dxa"/>
            <w:vMerge w:val="continue"/>
            <w:shd w:val="clear" w:color="auto" w:fill="auto"/>
            <w:vAlign w:val="center"/>
          </w:tcPr>
          <w:p>
            <w:pPr>
              <w:widowControl/>
              <w:jc w:val="left"/>
              <w:rPr>
                <w:rFonts w:ascii="宋体" w:hAnsi="宋体"/>
                <w:sz w:val="22"/>
                <w:szCs w:val="32"/>
              </w:rPr>
            </w:pPr>
          </w:p>
        </w:tc>
        <w:tc>
          <w:tcPr>
            <w:tcW w:w="1275" w:type="dxa"/>
            <w:vMerge w:val="restart"/>
            <w:shd w:val="clear" w:color="auto" w:fill="auto"/>
            <w:vAlign w:val="center"/>
          </w:tcPr>
          <w:p>
            <w:pPr>
              <w:widowControl/>
              <w:jc w:val="left"/>
              <w:rPr>
                <w:rFonts w:ascii="宋体" w:hAnsi="宋体"/>
                <w:sz w:val="22"/>
                <w:szCs w:val="32"/>
              </w:rPr>
            </w:pPr>
            <w:r>
              <w:rPr>
                <w:rFonts w:hint="eastAsia" w:ascii="宋体" w:hAnsi="宋体"/>
                <w:sz w:val="22"/>
                <w:szCs w:val="32"/>
              </w:rPr>
              <w:t>科技获奖</w:t>
            </w:r>
          </w:p>
        </w:tc>
        <w:tc>
          <w:tcPr>
            <w:tcW w:w="1560" w:type="dxa"/>
            <w:shd w:val="clear" w:color="auto" w:fill="auto"/>
            <w:vAlign w:val="center"/>
          </w:tcPr>
          <w:p>
            <w:pPr>
              <w:ind w:firstLine="21"/>
              <w:rPr>
                <w:rFonts w:ascii="宋体" w:hAnsi="宋体"/>
                <w:sz w:val="22"/>
                <w:szCs w:val="32"/>
              </w:rPr>
            </w:pPr>
            <w:r>
              <w:rPr>
                <w:rFonts w:hint="eastAsia" w:ascii="宋体" w:hAnsi="宋体"/>
                <w:sz w:val="22"/>
                <w:szCs w:val="32"/>
              </w:rPr>
              <w:t>获奖</w:t>
            </w:r>
          </w:p>
        </w:tc>
        <w:tc>
          <w:tcPr>
            <w:tcW w:w="4819" w:type="dxa"/>
            <w:gridSpan w:val="7"/>
            <w:shd w:val="clear" w:color="auto" w:fill="auto"/>
            <w:vAlign w:val="center"/>
          </w:tcPr>
          <w:p>
            <w:pPr>
              <w:ind w:firstLine="21"/>
              <w:rPr>
                <w:rFonts w:ascii="宋体" w:hAnsi="宋体"/>
                <w:sz w:val="22"/>
                <w:szCs w:val="32"/>
              </w:rPr>
            </w:pPr>
            <w:r>
              <w:rPr>
                <w:rFonts w:hint="eastAsia" w:ascii="宋体" w:hAnsi="宋体"/>
                <w:color w:val="FF0000"/>
                <w:sz w:val="20"/>
                <w:szCs w:val="32"/>
              </w:rPr>
              <w:t>范例：1、国家级2013.9.21 大学生数学建模大赛二等奖</w:t>
            </w: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018" w:type="dxa"/>
            <w:vMerge w:val="continue"/>
            <w:shd w:val="clear" w:color="auto" w:fill="auto"/>
            <w:vAlign w:val="center"/>
          </w:tcPr>
          <w:p>
            <w:pPr>
              <w:widowControl/>
              <w:jc w:val="left"/>
              <w:rPr>
                <w:rFonts w:ascii="宋体" w:hAnsi="宋体"/>
                <w:sz w:val="22"/>
                <w:szCs w:val="32"/>
              </w:rPr>
            </w:pPr>
          </w:p>
        </w:tc>
        <w:tc>
          <w:tcPr>
            <w:tcW w:w="1275" w:type="dxa"/>
            <w:vMerge w:val="continue"/>
            <w:shd w:val="clear" w:color="auto" w:fill="auto"/>
            <w:vAlign w:val="center"/>
          </w:tcPr>
          <w:p>
            <w:pPr>
              <w:widowControl/>
              <w:jc w:val="left"/>
              <w:rPr>
                <w:rFonts w:ascii="宋体" w:hAnsi="宋体"/>
                <w:sz w:val="22"/>
                <w:szCs w:val="32"/>
              </w:rPr>
            </w:pPr>
          </w:p>
        </w:tc>
        <w:tc>
          <w:tcPr>
            <w:tcW w:w="1560" w:type="dxa"/>
            <w:shd w:val="clear" w:color="auto" w:fill="auto"/>
            <w:vAlign w:val="center"/>
          </w:tcPr>
          <w:p>
            <w:pPr>
              <w:jc w:val="left"/>
              <w:rPr>
                <w:rFonts w:ascii="宋体" w:hAnsi="宋体"/>
                <w:sz w:val="22"/>
                <w:szCs w:val="32"/>
              </w:rPr>
            </w:pPr>
            <w:r>
              <w:rPr>
                <w:rFonts w:hint="eastAsia" w:ascii="宋体" w:hAnsi="宋体"/>
                <w:sz w:val="22"/>
                <w:szCs w:val="32"/>
              </w:rPr>
              <w:t>参与</w:t>
            </w:r>
          </w:p>
        </w:tc>
        <w:tc>
          <w:tcPr>
            <w:tcW w:w="4819" w:type="dxa"/>
            <w:gridSpan w:val="7"/>
            <w:shd w:val="clear" w:color="auto" w:fill="auto"/>
            <w:vAlign w:val="center"/>
          </w:tcPr>
          <w:p>
            <w:pPr>
              <w:jc w:val="left"/>
              <w:rPr>
                <w:rFonts w:ascii="宋体" w:hAnsi="宋体"/>
                <w:sz w:val="22"/>
                <w:szCs w:val="32"/>
              </w:rPr>
            </w:pP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018" w:type="dxa"/>
            <w:vMerge w:val="continue"/>
            <w:shd w:val="clear" w:color="auto" w:fill="auto"/>
            <w:vAlign w:val="center"/>
          </w:tcPr>
          <w:p>
            <w:pPr>
              <w:widowControl/>
              <w:jc w:val="left"/>
              <w:rPr>
                <w:rFonts w:ascii="宋体" w:hAnsi="宋体"/>
                <w:sz w:val="22"/>
                <w:szCs w:val="32"/>
              </w:rPr>
            </w:pPr>
          </w:p>
        </w:tc>
        <w:tc>
          <w:tcPr>
            <w:tcW w:w="1275" w:type="dxa"/>
            <w:shd w:val="clear" w:color="auto" w:fill="auto"/>
            <w:vAlign w:val="center"/>
          </w:tcPr>
          <w:p>
            <w:pPr>
              <w:widowControl/>
              <w:jc w:val="left"/>
              <w:rPr>
                <w:rFonts w:ascii="宋体" w:hAnsi="宋体"/>
                <w:sz w:val="22"/>
                <w:szCs w:val="32"/>
              </w:rPr>
            </w:pPr>
            <w:r>
              <w:rPr>
                <w:rFonts w:hint="eastAsia" w:ascii="宋体" w:hAnsi="宋体"/>
                <w:sz w:val="22"/>
                <w:szCs w:val="32"/>
              </w:rPr>
              <w:t>实践成果</w:t>
            </w:r>
          </w:p>
        </w:tc>
        <w:tc>
          <w:tcPr>
            <w:tcW w:w="6379" w:type="dxa"/>
            <w:gridSpan w:val="8"/>
            <w:shd w:val="clear" w:color="auto" w:fill="auto"/>
            <w:vAlign w:val="center"/>
          </w:tcPr>
          <w:p>
            <w:pPr>
              <w:jc w:val="left"/>
              <w:rPr>
                <w:rFonts w:ascii="宋体" w:hAnsi="宋体"/>
                <w:sz w:val="22"/>
                <w:szCs w:val="32"/>
              </w:rPr>
            </w:pPr>
            <w:r>
              <w:rPr>
                <w:rFonts w:hint="eastAsia" w:ascii="宋体" w:hAnsi="宋体"/>
                <w:color w:val="FF0000"/>
                <w:sz w:val="20"/>
                <w:szCs w:val="32"/>
              </w:rPr>
              <w:t>范例：基地顶岗实践考核良好</w:t>
            </w:r>
          </w:p>
        </w:tc>
        <w:tc>
          <w:tcPr>
            <w:tcW w:w="818" w:type="dxa"/>
            <w:shd w:val="clear" w:color="auto" w:fill="auto"/>
          </w:tcPr>
          <w:p>
            <w:pPr>
              <w:widowControl/>
              <w:jc w:val="center"/>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490" w:type="dxa"/>
            <w:gridSpan w:val="11"/>
            <w:vAlign w:val="center"/>
          </w:tcPr>
          <w:p>
            <w:pPr>
              <w:widowControl/>
              <w:jc w:val="center"/>
              <w:rPr>
                <w:rFonts w:ascii="宋体" w:hAnsi="宋体"/>
                <w:sz w:val="22"/>
                <w:szCs w:val="32"/>
              </w:rPr>
            </w:pPr>
            <w:r>
              <w:rPr>
                <w:rFonts w:hint="eastAsia" w:ascii="宋体" w:hAnsi="宋体"/>
                <w:sz w:val="22"/>
                <w:szCs w:val="32"/>
              </w:rPr>
              <w:t>我承诺以上信息真实诚信，如有虚假，愿意承担由此带来的一切后果</w:t>
            </w:r>
          </w:p>
          <w:p>
            <w:pPr>
              <w:widowControl/>
              <w:jc w:val="center"/>
              <w:rPr>
                <w:rFonts w:ascii="宋体" w:hAnsi="宋体"/>
                <w:sz w:val="22"/>
                <w:szCs w:val="32"/>
              </w:rPr>
            </w:pPr>
            <w:r>
              <w:rPr>
                <w:rFonts w:hint="eastAsia" w:ascii="宋体" w:hAnsi="宋体"/>
                <w:sz w:val="22"/>
                <w:szCs w:val="32"/>
              </w:rPr>
              <w:t xml:space="preserve">                                   承诺人：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2293" w:type="dxa"/>
            <w:gridSpan w:val="2"/>
            <w:shd w:val="clear" w:color="auto" w:fill="auto"/>
            <w:noWrap/>
            <w:vAlign w:val="center"/>
          </w:tcPr>
          <w:p>
            <w:pPr>
              <w:widowControl/>
              <w:jc w:val="center"/>
              <w:rPr>
                <w:rFonts w:ascii="宋体" w:hAnsi="宋体"/>
                <w:sz w:val="22"/>
                <w:szCs w:val="32"/>
              </w:rPr>
            </w:pPr>
            <w:r>
              <w:rPr>
                <w:rFonts w:hint="eastAsia" w:ascii="宋体" w:hAnsi="宋体"/>
                <w:sz w:val="22"/>
                <w:szCs w:val="32"/>
              </w:rPr>
              <w:t>总分</w:t>
            </w:r>
          </w:p>
        </w:tc>
        <w:tc>
          <w:tcPr>
            <w:tcW w:w="3840" w:type="dxa"/>
            <w:gridSpan w:val="4"/>
            <w:shd w:val="clear" w:color="auto" w:fill="auto"/>
            <w:noWrap/>
            <w:vAlign w:val="bottom"/>
          </w:tcPr>
          <w:p>
            <w:pPr>
              <w:widowControl/>
              <w:jc w:val="center"/>
              <w:rPr>
                <w:rFonts w:ascii="宋体" w:hAnsi="宋体"/>
                <w:sz w:val="22"/>
                <w:szCs w:val="32"/>
              </w:rPr>
            </w:pPr>
          </w:p>
        </w:tc>
        <w:tc>
          <w:tcPr>
            <w:tcW w:w="1650" w:type="dxa"/>
            <w:gridSpan w:val="3"/>
            <w:shd w:val="clear" w:color="auto" w:fill="auto"/>
            <w:noWrap/>
            <w:vAlign w:val="center"/>
          </w:tcPr>
          <w:p>
            <w:pPr>
              <w:widowControl/>
              <w:jc w:val="center"/>
              <w:rPr>
                <w:rFonts w:ascii="宋体" w:hAnsi="宋体"/>
                <w:sz w:val="22"/>
                <w:szCs w:val="32"/>
              </w:rPr>
            </w:pPr>
            <w:r>
              <w:rPr>
                <w:rFonts w:hint="eastAsia" w:ascii="宋体" w:hAnsi="宋体"/>
                <w:sz w:val="22"/>
                <w:szCs w:val="32"/>
              </w:rPr>
              <w:t>专业排名</w:t>
            </w:r>
          </w:p>
        </w:tc>
        <w:tc>
          <w:tcPr>
            <w:tcW w:w="1707" w:type="dxa"/>
            <w:gridSpan w:val="2"/>
            <w:shd w:val="clear" w:color="auto" w:fill="auto"/>
            <w:vAlign w:val="center"/>
          </w:tcPr>
          <w:p>
            <w:pPr>
              <w:widowControl/>
              <w:jc w:val="left"/>
              <w:rPr>
                <w:rFonts w:ascii="宋体" w:hAnsi="宋体"/>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2293" w:type="dxa"/>
            <w:gridSpan w:val="2"/>
            <w:shd w:val="clear" w:color="auto" w:fill="auto"/>
            <w:noWrap/>
            <w:vAlign w:val="bottom"/>
          </w:tcPr>
          <w:p>
            <w:pPr>
              <w:widowControl/>
              <w:jc w:val="center"/>
              <w:rPr>
                <w:rFonts w:ascii="宋体" w:hAnsi="宋体"/>
                <w:sz w:val="22"/>
                <w:szCs w:val="32"/>
              </w:rPr>
            </w:pPr>
            <w:r>
              <w:rPr>
                <w:rFonts w:hint="eastAsia" w:ascii="宋体" w:hAnsi="宋体"/>
                <w:sz w:val="22"/>
                <w:szCs w:val="32"/>
              </w:rPr>
              <w:t>评定小组签字</w:t>
            </w:r>
          </w:p>
        </w:tc>
        <w:tc>
          <w:tcPr>
            <w:tcW w:w="3840" w:type="dxa"/>
            <w:gridSpan w:val="4"/>
            <w:shd w:val="clear" w:color="auto" w:fill="auto"/>
            <w:noWrap/>
            <w:vAlign w:val="bottom"/>
          </w:tcPr>
          <w:p>
            <w:pPr>
              <w:widowControl/>
              <w:jc w:val="center"/>
              <w:rPr>
                <w:rFonts w:ascii="宋体" w:hAnsi="宋体"/>
                <w:sz w:val="22"/>
                <w:szCs w:val="32"/>
              </w:rPr>
            </w:pPr>
          </w:p>
        </w:tc>
        <w:tc>
          <w:tcPr>
            <w:tcW w:w="1650" w:type="dxa"/>
            <w:gridSpan w:val="3"/>
            <w:shd w:val="clear" w:color="auto" w:fill="auto"/>
            <w:noWrap/>
            <w:vAlign w:val="bottom"/>
          </w:tcPr>
          <w:p>
            <w:pPr>
              <w:widowControl/>
              <w:jc w:val="center"/>
              <w:rPr>
                <w:rFonts w:ascii="宋体" w:hAnsi="宋体"/>
                <w:sz w:val="22"/>
                <w:szCs w:val="32"/>
              </w:rPr>
            </w:pPr>
            <w:r>
              <w:rPr>
                <w:rFonts w:hint="eastAsia" w:ascii="宋体" w:hAnsi="宋体"/>
                <w:sz w:val="22"/>
                <w:szCs w:val="32"/>
              </w:rPr>
              <w:t>评定等级</w:t>
            </w:r>
          </w:p>
        </w:tc>
        <w:tc>
          <w:tcPr>
            <w:tcW w:w="1707" w:type="dxa"/>
            <w:gridSpan w:val="2"/>
            <w:shd w:val="clear" w:color="auto" w:fill="auto"/>
            <w:vAlign w:val="bottom"/>
          </w:tcPr>
          <w:p>
            <w:pPr>
              <w:widowControl/>
              <w:jc w:val="left"/>
              <w:rPr>
                <w:rFonts w:ascii="宋体" w:hAnsi="宋体"/>
                <w:sz w:val="22"/>
                <w:szCs w:val="32"/>
              </w:rPr>
            </w:pPr>
          </w:p>
        </w:tc>
      </w:tr>
    </w:tbl>
    <w:p>
      <w:pPr>
        <w:spacing w:line="360" w:lineRule="auto"/>
        <w:jc w:val="center"/>
      </w:pPr>
      <w:r>
        <w:rPr>
          <w:rFonts w:hint="eastAsia" w:ascii="仿宋_GB2312" w:eastAsia="仿宋_GB2312"/>
          <w:b/>
          <w:sz w:val="28"/>
        </w:rPr>
        <w:t>此表为申请奖学金用，正反面打印，一式一份，按照要求如实填写</w:t>
      </w:r>
      <w:r>
        <w:rPr>
          <w:rFonts w:hint="eastAsia" w:ascii="仿宋_GB2312" w:eastAsia="仿宋_GB2312"/>
          <w:sz w:val="28"/>
        </w:rPr>
        <w:t>。</w:t>
      </w:r>
    </w:p>
    <w:p>
      <w:pPr>
        <w:adjustRightInd w:val="0"/>
        <w:snapToGrid w:val="0"/>
        <w:spacing w:line="300" w:lineRule="auto"/>
        <w:ind w:left="-718" w:leftChars="-342" w:right="-901" w:firstLine="934" w:firstLineChars="310"/>
        <w:rPr>
          <w:rFonts w:ascii="黑体" w:hAnsi="宋体" w:eastAsia="黑体"/>
          <w:b/>
          <w:sz w:val="30"/>
          <w:szCs w:val="30"/>
        </w:rPr>
      </w:pPr>
    </w:p>
    <w:p/>
    <w:sectPr>
      <w:pgSz w:w="11906" w:h="16838"/>
      <w:pgMar w:top="1531" w:right="1531" w:bottom="153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496CCA"/>
    <w:multiLevelType w:val="singleLevel"/>
    <w:tmpl w:val="A2496CCA"/>
    <w:lvl w:ilvl="0" w:tentative="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M3NzMxYWE4ODY5YTRkMzE1ODM1NzM0MjI1YjI2ZjgifQ=="/>
  </w:docVars>
  <w:rsids>
    <w:rsidRoot w:val="50705B81"/>
    <w:rsid w:val="000D2523"/>
    <w:rsid w:val="00190E13"/>
    <w:rsid w:val="00814617"/>
    <w:rsid w:val="01461CF1"/>
    <w:rsid w:val="01506A54"/>
    <w:rsid w:val="02E334E5"/>
    <w:rsid w:val="086845A4"/>
    <w:rsid w:val="09341663"/>
    <w:rsid w:val="09E10316"/>
    <w:rsid w:val="0E3E414C"/>
    <w:rsid w:val="118C7C52"/>
    <w:rsid w:val="11E41724"/>
    <w:rsid w:val="15934BEB"/>
    <w:rsid w:val="16A55C12"/>
    <w:rsid w:val="186B0F25"/>
    <w:rsid w:val="1ADB367E"/>
    <w:rsid w:val="1BD06CE0"/>
    <w:rsid w:val="1ED74B20"/>
    <w:rsid w:val="22162CB1"/>
    <w:rsid w:val="222935DC"/>
    <w:rsid w:val="226223DD"/>
    <w:rsid w:val="239428BC"/>
    <w:rsid w:val="23FB28DD"/>
    <w:rsid w:val="242013DD"/>
    <w:rsid w:val="24337779"/>
    <w:rsid w:val="24963115"/>
    <w:rsid w:val="25DD0BEA"/>
    <w:rsid w:val="2604122F"/>
    <w:rsid w:val="27723B50"/>
    <w:rsid w:val="28D54639"/>
    <w:rsid w:val="2BE9621A"/>
    <w:rsid w:val="2DB178A9"/>
    <w:rsid w:val="2EBA2405"/>
    <w:rsid w:val="305F1C78"/>
    <w:rsid w:val="33657E9E"/>
    <w:rsid w:val="3527498D"/>
    <w:rsid w:val="38DD3DEC"/>
    <w:rsid w:val="3B4032D4"/>
    <w:rsid w:val="3C9C6AD0"/>
    <w:rsid w:val="3D465C25"/>
    <w:rsid w:val="3F25394D"/>
    <w:rsid w:val="3F67457A"/>
    <w:rsid w:val="40EA7211"/>
    <w:rsid w:val="410943C8"/>
    <w:rsid w:val="41402701"/>
    <w:rsid w:val="418D0DB6"/>
    <w:rsid w:val="41E93746"/>
    <w:rsid w:val="47790D8E"/>
    <w:rsid w:val="47B4078F"/>
    <w:rsid w:val="49544CFF"/>
    <w:rsid w:val="499E5130"/>
    <w:rsid w:val="4C515596"/>
    <w:rsid w:val="4EFF0F32"/>
    <w:rsid w:val="4F65405E"/>
    <w:rsid w:val="4FC029C4"/>
    <w:rsid w:val="50705B81"/>
    <w:rsid w:val="51954ACA"/>
    <w:rsid w:val="51C1332D"/>
    <w:rsid w:val="53E10488"/>
    <w:rsid w:val="55B05CB3"/>
    <w:rsid w:val="572E2D66"/>
    <w:rsid w:val="580A5191"/>
    <w:rsid w:val="5AF5684B"/>
    <w:rsid w:val="5B3B0A4D"/>
    <w:rsid w:val="60D83E76"/>
    <w:rsid w:val="661F6D9E"/>
    <w:rsid w:val="66357F21"/>
    <w:rsid w:val="68CC3AB7"/>
    <w:rsid w:val="6AAD171D"/>
    <w:rsid w:val="6C435818"/>
    <w:rsid w:val="6C4F1207"/>
    <w:rsid w:val="6E612C50"/>
    <w:rsid w:val="706C5119"/>
    <w:rsid w:val="70FB0057"/>
    <w:rsid w:val="71C03AD6"/>
    <w:rsid w:val="734F31DF"/>
    <w:rsid w:val="756712B3"/>
    <w:rsid w:val="764778DF"/>
    <w:rsid w:val="76822982"/>
    <w:rsid w:val="7B253092"/>
    <w:rsid w:val="7CA17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rFonts w:asciiTheme="minorHAnsi" w:hAnsiTheme="minorHAnsi" w:eastAsiaTheme="minorEastAsia"/>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网格型1"/>
    <w:basedOn w:val="5"/>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7"/>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1158</Words>
  <Characters>6602</Characters>
  <Lines>55</Lines>
  <Paragraphs>15</Paragraphs>
  <TotalTime>34</TotalTime>
  <ScaleCrop>false</ScaleCrop>
  <LinksUpToDate>false</LinksUpToDate>
  <CharactersWithSpaces>7745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2023-10-20T08:18:00Z</dcterms:created>
  <dc:creator>user</dc:creator>
  <cp:lastModifiedBy>清清</cp:lastModifiedBy>
  <cp:lastPrinted>2023-10-20T01:19:00Z</cp:lastPrinted>
  <dcterms:modified xsi:type="dcterms:W3CDTF">2023-10-23T01:17:59Z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6956337D76544D8FB0227EB0DA821710_13</vt:lpwstr>
  </property>
</Properties>
</file>